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00" w:lineRule="exact"/>
        <w:ind w:firstLine="7680" w:firstLineChars="3200"/>
        <w:textAlignment w:val="auto"/>
        <w:rPr>
          <w:rFonts w:hint="eastAsia" w:ascii="仿宋" w:hAnsi="仿宋" w:eastAsia="仿宋" w:cs="仿宋"/>
          <w:color w:val="000000" w:themeColor="text1"/>
          <w:sz w:val="28"/>
          <w:szCs w:val="28"/>
          <w:u w:val="single"/>
          <w14:textFill>
            <w14:solidFill>
              <w14:schemeClr w14:val="tx1"/>
            </w14:solidFill>
          </w14:textFill>
        </w:rPr>
      </w:pPr>
      <w:r>
        <w:rPr>
          <w:rFonts w:ascii="仿宋_GB2312" w:hAnsi="仿宋_GB2312"/>
          <w:color w:val="000000" w:themeColor="text1"/>
          <w:sz w:val="24"/>
          <w:szCs w:val="24"/>
          <w14:textFill>
            <w14:solidFill>
              <w14:schemeClr w14:val="tx1"/>
            </w14:solidFill>
          </w14:textFill>
        </w:rPr>
        <w:t xml:space="preserve">                      </w:t>
      </w:r>
      <w:r>
        <w:rPr>
          <w:rFonts w:hint="eastAsia" w:ascii="仿宋_GB2312" w:hAnsi="仿宋_GB2312"/>
          <w:color w:val="000000" w:themeColor="text1"/>
          <w:sz w:val="24"/>
          <w:szCs w:val="24"/>
          <w:lang w:val="en-US" w:eastAsia="zh-CN"/>
          <w14:textFill>
            <w14:solidFill>
              <w14:schemeClr w14:val="tx1"/>
            </w14:solidFill>
          </w14:textFill>
        </w:rPr>
        <w:t xml:space="preserve">                </w:t>
      </w:r>
    </w:p>
    <w:p>
      <w:pPr>
        <w:rPr>
          <w:rFonts w:ascii="仿宋_GB2312" w:hAnsi="仿宋_GB2312"/>
          <w:color w:val="000000" w:themeColor="text1"/>
          <w:sz w:val="28"/>
          <w:szCs w:val="28"/>
          <w14:textFill>
            <w14:solidFill>
              <w14:schemeClr w14:val="tx1"/>
            </w14:solidFill>
          </w14:textFill>
        </w:rPr>
      </w:pPr>
      <w:r>
        <w:rPr>
          <w:rFonts w:ascii="仿宋_GB2312" w:hAnsi="仿宋_GB2312"/>
          <w:color w:val="000000" w:themeColor="text1"/>
          <w:sz w:val="28"/>
          <w:szCs w:val="28"/>
          <w14:textFill>
            <w14:solidFill>
              <w14:schemeClr w14:val="tx1"/>
            </w14:solidFill>
          </w14:textFill>
        </w:rPr>
        <w:t xml:space="preserve"> </w:t>
      </w:r>
    </w:p>
    <w:p>
      <w:pPr>
        <w:rPr>
          <w:rFonts w:ascii="仿宋_GB2312" w:hAnsi="仿宋_GB2312"/>
          <w:color w:val="000000" w:themeColor="text1"/>
          <w:sz w:val="28"/>
          <w:szCs w:val="28"/>
          <w14:textFill>
            <w14:solidFill>
              <w14:schemeClr w14:val="tx1"/>
            </w14:solidFill>
          </w14:textFill>
        </w:rPr>
      </w:pPr>
    </w:p>
    <w:p>
      <w:pPr>
        <w:rPr>
          <w:rFonts w:ascii="仿宋_GB2312" w:hAnsi="仿宋_GB2312"/>
          <w:color w:val="000000" w:themeColor="text1"/>
          <w:sz w:val="28"/>
          <w:szCs w:val="28"/>
          <w14:textFill>
            <w14:solidFill>
              <w14:schemeClr w14:val="tx1"/>
            </w14:solidFill>
          </w14:textFill>
        </w:rPr>
      </w:pPr>
    </w:p>
    <w:p>
      <w:pPr>
        <w:rPr>
          <w:rFonts w:ascii="仿宋_GB2312" w:hAnsi="仿宋_GB2312"/>
          <w:color w:val="000000" w:themeColor="text1"/>
          <w:sz w:val="28"/>
          <w:szCs w:val="28"/>
          <w14:textFill>
            <w14:solidFill>
              <w14:schemeClr w14:val="tx1"/>
            </w14:solidFill>
          </w14:textFill>
        </w:rPr>
      </w:pPr>
      <w:r>
        <w:rPr>
          <w:rFonts w:ascii="仿宋_GB2312" w:hAnsi="仿宋_GB2312"/>
          <w:color w:val="000000" w:themeColor="text1"/>
          <w:sz w:val="28"/>
          <w:szCs w:val="28"/>
          <w14:textFill>
            <w14:solidFill>
              <w14:schemeClr w14:val="tx1"/>
            </w14:solidFill>
          </w14:textFill>
        </w:rPr>
        <w:t xml:space="preserve">  </w:t>
      </w:r>
    </w:p>
    <w:p>
      <w:pPr>
        <w:jc w:val="center"/>
        <w:rPr>
          <w:rFonts w:hint="eastAsia" w:ascii="黑体" w:hAnsi="黑体" w:eastAsia="黑体"/>
          <w:b/>
          <w:bCs/>
          <w:color w:val="000000" w:themeColor="text1"/>
          <w:sz w:val="52"/>
          <w:szCs w:val="52"/>
          <w14:textFill>
            <w14:solidFill>
              <w14:schemeClr w14:val="tx1"/>
            </w14:solidFill>
          </w14:textFill>
        </w:rPr>
      </w:pPr>
      <w:r>
        <w:rPr>
          <w:rFonts w:ascii="黑体" w:hAnsi="黑体" w:eastAsia="黑体"/>
          <w:b/>
          <w:bCs/>
          <w:color w:val="000000" w:themeColor="text1"/>
          <w:sz w:val="52"/>
          <w:szCs w:val="52"/>
          <w14:textFill>
            <w14:solidFill>
              <w14:schemeClr w14:val="tx1"/>
            </w14:solidFill>
          </w14:textFill>
        </w:rPr>
        <w:t>曲江区乡村振兴战略规划</w:t>
      </w:r>
      <w:r>
        <w:rPr>
          <w:rFonts w:hint="eastAsia" w:ascii="黑体" w:hAnsi="黑体" w:eastAsia="黑体"/>
          <w:b/>
          <w:bCs/>
          <w:color w:val="000000" w:themeColor="text1"/>
          <w:sz w:val="52"/>
          <w:szCs w:val="52"/>
          <w14:textFill>
            <w14:solidFill>
              <w14:schemeClr w14:val="tx1"/>
            </w14:solidFill>
          </w14:textFill>
        </w:rPr>
        <w:t>项目</w:t>
      </w:r>
    </w:p>
    <w:p>
      <w:pPr>
        <w:jc w:val="center"/>
        <w:rPr>
          <w:rFonts w:ascii="黑体" w:hAnsi="黑体" w:eastAsia="黑体"/>
          <w:b/>
          <w:bCs/>
          <w:color w:val="000000" w:themeColor="text1"/>
          <w:sz w:val="52"/>
          <w:szCs w:val="52"/>
          <w14:textFill>
            <w14:solidFill>
              <w14:schemeClr w14:val="tx1"/>
            </w14:solidFill>
          </w14:textFill>
        </w:rPr>
      </w:pPr>
      <w:r>
        <w:rPr>
          <w:rFonts w:hint="eastAsia" w:ascii="黑体" w:hAnsi="黑体" w:eastAsia="黑体"/>
          <w:b/>
          <w:bCs/>
          <w:color w:val="000000" w:themeColor="text1"/>
          <w:sz w:val="52"/>
          <w:szCs w:val="52"/>
          <w14:textFill>
            <w14:solidFill>
              <w14:schemeClr w14:val="tx1"/>
            </w14:solidFill>
          </w14:textFill>
        </w:rPr>
        <w:t>编制</w:t>
      </w:r>
      <w:r>
        <w:rPr>
          <w:rFonts w:hint="eastAsia" w:ascii="黑体" w:hAnsi="黑体" w:eastAsia="黑体"/>
          <w:b/>
          <w:bCs/>
          <w:color w:val="000000" w:themeColor="text1"/>
          <w:sz w:val="52"/>
          <w:szCs w:val="52"/>
          <w:lang w:eastAsia="zh-CN"/>
          <w14:textFill>
            <w14:solidFill>
              <w14:schemeClr w14:val="tx1"/>
            </w14:solidFill>
          </w14:textFill>
        </w:rPr>
        <w:t>服务补充</w:t>
      </w:r>
      <w:r>
        <w:rPr>
          <w:rFonts w:hint="eastAsia" w:ascii="黑体" w:hAnsi="黑体" w:eastAsia="黑体"/>
          <w:b/>
          <w:bCs/>
          <w:color w:val="000000" w:themeColor="text1"/>
          <w:sz w:val="52"/>
          <w:szCs w:val="52"/>
          <w14:textFill>
            <w14:solidFill>
              <w14:schemeClr w14:val="tx1"/>
            </w14:solidFill>
          </w14:textFill>
        </w:rPr>
        <w:t>协议书</w:t>
      </w:r>
    </w:p>
    <w:p>
      <w:pPr>
        <w:jc w:val="center"/>
        <w:rPr>
          <w:rFonts w:hint="eastAsia"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 xml:space="preserve"> </w:t>
      </w:r>
    </w:p>
    <w:p>
      <w:pPr>
        <w:rPr>
          <w:rFonts w:hint="eastAsia"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 xml:space="preserve"> </w:t>
      </w:r>
    </w:p>
    <w:p>
      <w:pPr>
        <w:rPr>
          <w:rFonts w:hint="eastAsia" w:ascii="黑体" w:hAnsi="黑体" w:eastAsia="黑体"/>
          <w:color w:val="000000" w:themeColor="text1"/>
          <w:sz w:val="44"/>
          <w:szCs w:val="44"/>
          <w14:textFill>
            <w14:solidFill>
              <w14:schemeClr w14:val="tx1"/>
            </w14:solidFill>
          </w14:textFill>
        </w:rPr>
      </w:pPr>
    </w:p>
    <w:p>
      <w:pPr>
        <w:rPr>
          <w:rFonts w:hint="eastAsia" w:ascii="黑体" w:hAnsi="黑体" w:eastAsia="黑体"/>
          <w:color w:val="000000" w:themeColor="text1"/>
          <w:sz w:val="44"/>
          <w:szCs w:val="44"/>
          <w14:textFill>
            <w14:solidFill>
              <w14:schemeClr w14:val="tx1"/>
            </w14:solidFill>
          </w14:textFill>
        </w:rPr>
      </w:pPr>
      <w:r>
        <w:rPr>
          <w:rFonts w:hint="eastAsia" w:ascii="黑体" w:hAnsi="黑体" w:eastAsia="黑体"/>
          <w:color w:val="000000" w:themeColor="text1"/>
          <w:sz w:val="44"/>
          <w:szCs w:val="44"/>
          <w14:textFill>
            <w14:solidFill>
              <w14:schemeClr w14:val="tx1"/>
            </w14:solidFill>
          </w14:textFill>
        </w:rPr>
        <w:t xml:space="preserve"> </w:t>
      </w:r>
    </w:p>
    <w:p>
      <w:pPr>
        <w:rPr>
          <w:rFonts w:hint="eastAsia" w:ascii="仿宋_GB2312" w:hAnsi="仿宋_GB2312"/>
          <w:color w:val="000000" w:themeColor="text1"/>
          <w:sz w:val="32"/>
          <w:szCs w:val="32"/>
          <w14:textFill>
            <w14:solidFill>
              <w14:schemeClr w14:val="tx1"/>
            </w14:solidFill>
          </w14:textFill>
        </w:rPr>
      </w:pPr>
      <w:r>
        <w:rPr>
          <w:rFonts w:ascii="仿宋_GB2312" w:hAnsi="仿宋_GB2312"/>
          <w:color w:val="000000" w:themeColor="text1"/>
          <w:sz w:val="32"/>
          <w:szCs w:val="32"/>
          <w14:textFill>
            <w14:solidFill>
              <w14:schemeClr w14:val="tx1"/>
            </w14:solidFill>
          </w14:textFill>
        </w:rPr>
        <w:t>合同标题：曲江区乡村振兴战略规划</w:t>
      </w:r>
      <w:r>
        <w:rPr>
          <w:rFonts w:hint="eastAsia" w:ascii="仿宋_GB2312" w:hAnsi="仿宋_GB2312"/>
          <w:color w:val="000000" w:themeColor="text1"/>
          <w:sz w:val="32"/>
          <w:szCs w:val="32"/>
          <w14:textFill>
            <w14:solidFill>
              <w14:schemeClr w14:val="tx1"/>
            </w14:solidFill>
          </w14:textFill>
        </w:rPr>
        <w:t>项目编制服务</w:t>
      </w:r>
    </w:p>
    <w:p>
      <w:pPr>
        <w:jc w:val="center"/>
        <w:rPr>
          <w:rFonts w:ascii="仿宋_GB2312" w:hAnsi="仿宋_GB2312"/>
          <w:color w:val="000000" w:themeColor="text1"/>
          <w:sz w:val="32"/>
          <w:szCs w:val="32"/>
          <w14:textFill>
            <w14:solidFill>
              <w14:schemeClr w14:val="tx1"/>
            </w14:solidFill>
          </w14:textFill>
        </w:rPr>
      </w:pPr>
      <w:r>
        <w:rPr>
          <w:rFonts w:hint="eastAsia" w:ascii="仿宋_GB2312" w:hAnsi="仿宋_GB2312"/>
          <w:color w:val="000000" w:themeColor="text1"/>
          <w:sz w:val="32"/>
          <w:szCs w:val="32"/>
          <w:lang w:eastAsia="zh-CN"/>
          <w14:textFill>
            <w14:solidFill>
              <w14:schemeClr w14:val="tx1"/>
            </w14:solidFill>
          </w14:textFill>
        </w:rPr>
        <w:t>补充</w:t>
      </w:r>
      <w:r>
        <w:rPr>
          <w:rFonts w:hint="eastAsia" w:ascii="仿宋_GB2312" w:hAnsi="仿宋_GB2312"/>
          <w:color w:val="000000" w:themeColor="text1"/>
          <w:sz w:val="32"/>
          <w:szCs w:val="32"/>
          <w14:textFill>
            <w14:solidFill>
              <w14:schemeClr w14:val="tx1"/>
            </w14:solidFill>
          </w14:textFill>
        </w:rPr>
        <w:t>协议书</w:t>
      </w:r>
    </w:p>
    <w:p>
      <w:pPr>
        <w:spacing w:line="480" w:lineRule="auto"/>
        <w:jc w:val="center"/>
        <w:rPr>
          <w:rFonts w:hint="eastAsia" w:ascii="仿宋_GB2312" w:hAnsi="仿宋_GB2312" w:cs="宋体"/>
          <w:color w:val="000000" w:themeColor="text1"/>
          <w:sz w:val="32"/>
          <w:szCs w:val="32"/>
          <w14:textFill>
            <w14:solidFill>
              <w14:schemeClr w14:val="tx1"/>
            </w14:solidFill>
          </w14:textFill>
        </w:rPr>
      </w:pPr>
    </w:p>
    <w:p>
      <w:pPr>
        <w:ind w:left="1568" w:hanging="1470" w:hangingChars="490"/>
        <w:rPr>
          <w:rFonts w:ascii="仿宋_GB2312" w:hAnsi="仿宋_GB2312"/>
          <w:color w:val="000000" w:themeColor="text1"/>
          <w:sz w:val="30"/>
          <w:szCs w:val="30"/>
          <w14:textFill>
            <w14:solidFill>
              <w14:schemeClr w14:val="tx1"/>
            </w14:solidFill>
          </w14:textFill>
        </w:rPr>
      </w:pPr>
      <w:r>
        <w:rPr>
          <w:rFonts w:ascii="仿宋_GB2312" w:hAnsi="仿宋_GB2312"/>
          <w:color w:val="000000" w:themeColor="text1"/>
          <w:sz w:val="30"/>
          <w:szCs w:val="30"/>
          <w14:textFill>
            <w14:solidFill>
              <w14:schemeClr w14:val="tx1"/>
            </w14:solidFill>
          </w14:textFill>
        </w:rPr>
        <w:t>甲方</w:t>
      </w:r>
      <w:r>
        <w:rPr>
          <w:rFonts w:hint="eastAsia" w:ascii="仿宋_GB2312" w:hAnsi="仿宋_GB2312"/>
          <w:color w:val="000000" w:themeColor="text1"/>
          <w:sz w:val="30"/>
          <w:szCs w:val="30"/>
          <w:lang w:eastAsia="zh-CN"/>
          <w14:textFill>
            <w14:solidFill>
              <w14:schemeClr w14:val="tx1"/>
            </w14:solidFill>
          </w14:textFill>
        </w:rPr>
        <w:t>（委托方）</w:t>
      </w:r>
      <w:r>
        <w:rPr>
          <w:rFonts w:ascii="仿宋_GB2312" w:hAnsi="仿宋_GB2312"/>
          <w:color w:val="000000" w:themeColor="text1"/>
          <w:sz w:val="30"/>
          <w:szCs w:val="30"/>
          <w14:textFill>
            <w14:solidFill>
              <w14:schemeClr w14:val="tx1"/>
            </w14:solidFill>
          </w14:textFill>
        </w:rPr>
        <w:t>：韶关市曲江区发展和改革局</w:t>
      </w:r>
    </w:p>
    <w:p>
      <w:pPr>
        <w:rPr>
          <w:rFonts w:ascii="仿宋_GB2312" w:hAnsi="仿宋_GB2312"/>
          <w:color w:val="000000" w:themeColor="text1"/>
          <w:sz w:val="30"/>
          <w:szCs w:val="30"/>
          <w14:textFill>
            <w14:solidFill>
              <w14:schemeClr w14:val="tx1"/>
            </w14:solidFill>
          </w14:textFill>
        </w:rPr>
      </w:pPr>
      <w:r>
        <w:rPr>
          <w:rFonts w:ascii="仿宋_GB2312" w:hAnsi="仿宋_GB2312"/>
          <w:color w:val="000000" w:themeColor="text1"/>
          <w:sz w:val="30"/>
          <w:szCs w:val="30"/>
          <w14:textFill>
            <w14:solidFill>
              <w14:schemeClr w14:val="tx1"/>
            </w14:solidFill>
          </w14:textFill>
        </w:rPr>
        <w:t xml:space="preserve"> </w:t>
      </w:r>
    </w:p>
    <w:p>
      <w:pPr>
        <w:rPr>
          <w:rFonts w:ascii="仿宋_GB2312" w:hAnsi="仿宋_GB2312"/>
          <w:color w:val="000000" w:themeColor="text1"/>
          <w:sz w:val="30"/>
          <w:szCs w:val="30"/>
          <w14:textFill>
            <w14:solidFill>
              <w14:schemeClr w14:val="tx1"/>
            </w14:solidFill>
          </w14:textFill>
        </w:rPr>
      </w:pPr>
      <w:r>
        <w:rPr>
          <w:rFonts w:ascii="仿宋_GB2312" w:hAnsi="仿宋_GB2312"/>
          <w:color w:val="000000" w:themeColor="text1"/>
          <w:sz w:val="30"/>
          <w:szCs w:val="30"/>
          <w14:textFill>
            <w14:solidFill>
              <w14:schemeClr w14:val="tx1"/>
            </w14:solidFill>
          </w14:textFill>
        </w:rPr>
        <w:t>乙方</w:t>
      </w:r>
      <w:r>
        <w:rPr>
          <w:rFonts w:hint="eastAsia" w:ascii="仿宋_GB2312" w:hAnsi="仿宋_GB2312"/>
          <w:color w:val="000000" w:themeColor="text1"/>
          <w:sz w:val="30"/>
          <w:szCs w:val="30"/>
          <w:lang w:eastAsia="zh-CN"/>
          <w14:textFill>
            <w14:solidFill>
              <w14:schemeClr w14:val="tx1"/>
            </w14:solidFill>
          </w14:textFill>
        </w:rPr>
        <w:t>（受托方）</w:t>
      </w:r>
      <w:r>
        <w:rPr>
          <w:rFonts w:ascii="仿宋_GB2312" w:hAnsi="仿宋_GB2312"/>
          <w:color w:val="000000" w:themeColor="text1"/>
          <w:sz w:val="30"/>
          <w:szCs w:val="30"/>
          <w14:textFill>
            <w14:solidFill>
              <w14:schemeClr w14:val="tx1"/>
            </w14:solidFill>
          </w14:textFill>
        </w:rPr>
        <w:t>：韶关学院新兴产业研究院</w:t>
      </w:r>
    </w:p>
    <w:p>
      <w:pPr>
        <w:ind w:firstLine="2100" w:firstLineChars="700"/>
        <w:rPr>
          <w:rFonts w:ascii="仿宋_GB2312" w:hAnsi="仿宋_GB2312"/>
          <w:color w:val="000000" w:themeColor="text1"/>
          <w:sz w:val="30"/>
          <w:szCs w:val="30"/>
          <w14:textFill>
            <w14:solidFill>
              <w14:schemeClr w14:val="tx1"/>
            </w14:solidFill>
          </w14:textFill>
        </w:rPr>
      </w:pPr>
      <w:r>
        <w:rPr>
          <w:rFonts w:hint="eastAsia" w:ascii="仿宋_GB2312" w:hAnsi="仿宋_GB2312"/>
          <w:color w:val="000000" w:themeColor="text1"/>
          <w:sz w:val="30"/>
          <w:szCs w:val="30"/>
          <w14:textFill>
            <w14:solidFill>
              <w14:schemeClr w14:val="tx1"/>
            </w14:solidFill>
          </w14:textFill>
        </w:rPr>
        <w:t>上海创霖建筑规划设计有限公司</w:t>
      </w:r>
    </w:p>
    <w:p>
      <w:pPr>
        <w:rPr>
          <w:rFonts w:ascii="仿宋_GB2312" w:hAnsi="仿宋_GB2312"/>
          <w:color w:val="000000" w:themeColor="text1"/>
          <w:sz w:val="30"/>
          <w:szCs w:val="30"/>
          <w14:textFill>
            <w14:solidFill>
              <w14:schemeClr w14:val="tx1"/>
            </w14:solidFill>
          </w14:textFill>
        </w:rPr>
      </w:pPr>
      <w:r>
        <w:rPr>
          <w:rFonts w:ascii="仿宋_GB2312" w:hAnsi="仿宋_GB2312"/>
          <w:color w:val="000000" w:themeColor="text1"/>
          <w:sz w:val="30"/>
          <w:szCs w:val="30"/>
          <w14:textFill>
            <w14:solidFill>
              <w14:schemeClr w14:val="tx1"/>
            </w14:solidFill>
          </w14:textFill>
        </w:rPr>
        <w:t xml:space="preserve"> </w:t>
      </w:r>
    </w:p>
    <w:p>
      <w:pPr>
        <w:rPr>
          <w:rFonts w:ascii="仿宋_GB2312" w:hAnsi="仿宋_GB2312"/>
          <w:color w:val="000000" w:themeColor="text1"/>
          <w:sz w:val="30"/>
          <w:szCs w:val="30"/>
          <w14:textFill>
            <w14:solidFill>
              <w14:schemeClr w14:val="tx1"/>
            </w14:solidFill>
          </w14:textFill>
        </w:rPr>
      </w:pPr>
      <w:r>
        <w:rPr>
          <w:rFonts w:ascii="仿宋_GB2312" w:hAnsi="仿宋_GB2312"/>
          <w:color w:val="000000" w:themeColor="text1"/>
          <w:sz w:val="30"/>
          <w:szCs w:val="30"/>
          <w14:textFill>
            <w14:solidFill>
              <w14:schemeClr w14:val="tx1"/>
            </w14:solidFill>
          </w14:textFill>
        </w:rPr>
        <w:t>签署日期：20</w:t>
      </w:r>
      <w:r>
        <w:rPr>
          <w:rFonts w:hint="eastAsia" w:ascii="仿宋_GB2312" w:hAnsi="仿宋_GB2312"/>
          <w:color w:val="000000" w:themeColor="text1"/>
          <w:sz w:val="30"/>
          <w:szCs w:val="30"/>
          <w:lang w:val="en-US" w:eastAsia="zh-CN"/>
          <w14:textFill>
            <w14:solidFill>
              <w14:schemeClr w14:val="tx1"/>
            </w14:solidFill>
          </w14:textFill>
        </w:rPr>
        <w:t>20</w:t>
      </w:r>
      <w:r>
        <w:rPr>
          <w:rFonts w:ascii="仿宋_GB2312" w:hAnsi="仿宋_GB2312"/>
          <w:color w:val="000000" w:themeColor="text1"/>
          <w:sz w:val="30"/>
          <w:szCs w:val="30"/>
          <w14:textFill>
            <w14:solidFill>
              <w14:schemeClr w14:val="tx1"/>
            </w14:solidFill>
          </w14:textFill>
        </w:rPr>
        <w:t>年</w:t>
      </w:r>
      <w:r>
        <w:rPr>
          <w:rFonts w:hint="eastAsia" w:ascii="仿宋_GB2312" w:hAnsi="仿宋_GB2312"/>
          <w:color w:val="000000" w:themeColor="text1"/>
          <w:sz w:val="30"/>
          <w:szCs w:val="30"/>
          <w14:textFill>
            <w14:solidFill>
              <w14:schemeClr w14:val="tx1"/>
            </w14:solidFill>
          </w14:textFill>
        </w:rPr>
        <w:t>12</w:t>
      </w:r>
      <w:r>
        <w:rPr>
          <w:rFonts w:ascii="仿宋_GB2312" w:hAnsi="仿宋_GB2312"/>
          <w:color w:val="000000" w:themeColor="text1"/>
          <w:sz w:val="30"/>
          <w:szCs w:val="30"/>
          <w14:textFill>
            <w14:solidFill>
              <w14:schemeClr w14:val="tx1"/>
            </w14:solidFill>
          </w14:textFill>
        </w:rPr>
        <w:t xml:space="preserve">月 </w:t>
      </w:r>
      <w:r>
        <w:rPr>
          <w:rFonts w:hint="eastAsia" w:ascii="仿宋_GB2312" w:hAnsi="仿宋_GB2312"/>
          <w:color w:val="000000" w:themeColor="text1"/>
          <w:sz w:val="30"/>
          <w:szCs w:val="30"/>
          <w:lang w:val="en-US" w:eastAsia="zh-CN"/>
          <w14:textFill>
            <w14:solidFill>
              <w14:schemeClr w14:val="tx1"/>
            </w14:solidFill>
          </w14:textFill>
        </w:rPr>
        <w:t xml:space="preserve">   </w:t>
      </w:r>
      <w:r>
        <w:rPr>
          <w:rFonts w:ascii="仿宋_GB2312" w:hAnsi="仿宋_GB2312"/>
          <w:color w:val="000000" w:themeColor="text1"/>
          <w:sz w:val="30"/>
          <w:szCs w:val="30"/>
          <w14:textFill>
            <w14:solidFill>
              <w14:schemeClr w14:val="tx1"/>
            </w14:solidFill>
          </w14:textFill>
        </w:rPr>
        <w:t>日</w:t>
      </w:r>
    </w:p>
    <w:p>
      <w:pPr>
        <w:rPr>
          <w:rFonts w:ascii="仿宋_GB2312" w:hAnsi="仿宋_GB2312"/>
          <w:color w:val="000000" w:themeColor="text1"/>
          <w:sz w:val="30"/>
          <w:szCs w:val="30"/>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甲方 （委托方）：韶关市曲江区发展和改革局</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          址：</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HYPERLINK "http://www.so.com/link?m=akzQ%2BnZRwj9y6ajZvFX03MUHQGke1wW4ATjFXzBXRbxXs4TSxZPqQjZcexu7zW2IbPn42aaFk1xOBJJwW%2BJpC%2BFGZIONosKC7Sj8MWzzMilzMZAmqkIa%2BV1ikPRYo5r4v1qy8JkSHOCurEw9uu64o%2Bf80VVzXiFlaNMAkXxKS%2FfarH6ll3cui5HQZeFQIGncDspnlSFArPDMreSYd%2Bha%2FEAlBQCKEnrVa80FVjJ%2BJKOfoOPXjqsegF8M4ax35QJ3IRXRVq0JQ76CCaF%2BgdiwitxNooO7vvzZv0MMUbiofVVBMYrD304CC7i8KdRXeEXrllluHUT3Hf3HmKC6dzSkZg8OITiXp8nHG"</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韶关市曲江区府前中路6</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号</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电          话：0751-6666543</w:t>
      </w:r>
    </w:p>
    <w:p>
      <w:pPr>
        <w:keepNext w:val="0"/>
        <w:keepLines w:val="0"/>
        <w:pageBreakBefore w:val="0"/>
        <w:widowControl w:val="0"/>
        <w:kinsoku/>
        <w:wordWrap/>
        <w:overflowPunct/>
        <w:topLinePunct w:val="0"/>
        <w:autoSpaceDE/>
        <w:autoSpaceDN/>
        <w:bidi w:val="0"/>
        <w:adjustRightInd/>
        <w:snapToGrid/>
        <w:spacing w:before="313" w:beforeLines="100" w:line="560" w:lineRule="exact"/>
        <w:ind w:left="0"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乙方（受托方</w:t>
      </w:r>
      <w:r>
        <w:rPr>
          <w:rFonts w:hint="eastAsia" w:ascii="仿宋" w:hAnsi="仿宋" w:eastAsia="仿宋" w:cs="仿宋"/>
          <w:color w:val="000000" w:themeColor="text1"/>
          <w:sz w:val="28"/>
          <w:szCs w:val="28"/>
          <w:lang w:eastAsia="zh-CN"/>
          <w14:textFill>
            <w14:solidFill>
              <w14:schemeClr w14:val="tx1"/>
            </w14:solidFill>
          </w14:textFill>
        </w:rPr>
        <w:t>之一</w:t>
      </w:r>
      <w:r>
        <w:rPr>
          <w:rFonts w:hint="eastAsia" w:ascii="仿宋" w:hAnsi="仿宋" w:eastAsia="仿宋" w:cs="仿宋"/>
          <w:color w:val="000000" w:themeColor="text1"/>
          <w:sz w:val="28"/>
          <w:szCs w:val="28"/>
          <w14:textFill>
            <w14:solidFill>
              <w14:schemeClr w14:val="tx1"/>
            </w14:solidFill>
          </w14:textFill>
        </w:rPr>
        <w:t>）：韶关学院新兴产业研究院</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地址：韶关市沐溪大道莞韶大厦B502或韶关学院校</w:t>
      </w:r>
      <w:r>
        <w:rPr>
          <w:rFonts w:hint="eastAsia" w:ascii="仿宋" w:hAnsi="仿宋" w:eastAsia="仿宋" w:cs="仿宋"/>
          <w:color w:val="000000" w:themeColor="text1"/>
          <w:sz w:val="28"/>
          <w:szCs w:val="28"/>
          <w:lang w:eastAsia="zh-CN"/>
          <w14:textFill>
            <w14:solidFill>
              <w14:schemeClr w14:val="tx1"/>
            </w14:solidFill>
          </w14:textFill>
        </w:rPr>
        <w:t>内</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项目负责人：杨名刚</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乙方（受托方</w:t>
      </w:r>
      <w:r>
        <w:rPr>
          <w:rFonts w:hint="eastAsia" w:ascii="仿宋" w:hAnsi="仿宋" w:eastAsia="仿宋" w:cs="仿宋"/>
          <w:color w:val="000000" w:themeColor="text1"/>
          <w:sz w:val="28"/>
          <w:szCs w:val="28"/>
          <w:lang w:eastAsia="zh-CN"/>
          <w14:textFill>
            <w14:solidFill>
              <w14:schemeClr w14:val="tx1"/>
            </w14:solidFill>
          </w14:textFill>
        </w:rPr>
        <w:t>之二</w:t>
      </w:r>
      <w:r>
        <w:rPr>
          <w:rFonts w:hint="eastAsia" w:ascii="仿宋" w:hAnsi="仿宋" w:eastAsia="仿宋" w:cs="仿宋"/>
          <w:color w:val="000000" w:themeColor="text1"/>
          <w:sz w:val="28"/>
          <w:szCs w:val="28"/>
          <w14:textFill>
            <w14:solidFill>
              <w14:schemeClr w14:val="tx1"/>
            </w14:solidFill>
          </w14:textFill>
        </w:rPr>
        <w:t>）：上海创霖建筑规划设计有限公司</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地址：</w:t>
      </w:r>
      <w:r>
        <w:rPr>
          <w:rFonts w:hint="eastAsia" w:ascii="仿宋" w:hAnsi="仿宋" w:eastAsia="仿宋" w:cs="仿宋"/>
          <w:color w:val="000000" w:themeColor="text1"/>
          <w:sz w:val="28"/>
          <w:szCs w:val="28"/>
          <w:lang w:eastAsia="zh-CN"/>
          <w14:textFill>
            <w14:solidFill>
              <w14:schemeClr w14:val="tx1"/>
            </w14:solidFill>
          </w14:textFill>
        </w:rPr>
        <w:t>韶关市武江区新华南路华园新村</w:t>
      </w:r>
      <w:r>
        <w:rPr>
          <w:rFonts w:hint="eastAsia" w:ascii="仿宋" w:hAnsi="仿宋" w:eastAsia="仿宋" w:cs="仿宋"/>
          <w:color w:val="000000" w:themeColor="text1"/>
          <w:sz w:val="28"/>
          <w:szCs w:val="28"/>
          <w:lang w:val="en-US" w:eastAsia="zh-CN"/>
          <w14:textFill>
            <w14:solidFill>
              <w14:schemeClr w14:val="tx1"/>
            </w14:solidFill>
          </w14:textFill>
        </w:rPr>
        <w:t>8栋华盛楼306房</w:t>
      </w:r>
    </w:p>
    <w:p>
      <w:pPr>
        <w:keepNext w:val="0"/>
        <w:keepLines w:val="0"/>
        <w:pageBreakBefore w:val="0"/>
        <w:kinsoku/>
        <w:wordWrap/>
        <w:overflowPunct/>
        <w:topLinePunct w:val="0"/>
        <w:autoSpaceDE/>
        <w:autoSpaceDN/>
        <w:bidi w:val="0"/>
        <w:adjustRightInd/>
        <w:snapToGrid/>
        <w:spacing w:line="560" w:lineRule="exact"/>
        <w:ind w:left="1783" w:hanging="1783" w:hangingChars="637"/>
        <w:textAlignment w:val="auto"/>
        <w:outlineLvl w:val="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项目负责人：</w:t>
      </w:r>
      <w:r>
        <w:rPr>
          <w:rFonts w:hint="eastAsia" w:ascii="仿宋" w:hAnsi="仿宋" w:eastAsia="仿宋" w:cs="仿宋"/>
          <w:color w:val="000000" w:themeColor="text1"/>
          <w:sz w:val="28"/>
          <w:szCs w:val="28"/>
          <w:lang w:eastAsia="zh-CN"/>
          <w14:textFill>
            <w14:solidFill>
              <w14:schemeClr w14:val="tx1"/>
            </w14:solidFill>
          </w14:textFill>
        </w:rPr>
        <w:t>郭伟强</w:t>
      </w:r>
    </w:p>
    <w:p>
      <w:pPr>
        <w:autoSpaceDE w:val="0"/>
        <w:spacing w:line="360" w:lineRule="auto"/>
        <w:rPr>
          <w:rFonts w:hint="eastAsia" w:ascii="仿宋" w:hAnsi="仿宋" w:eastAsia="仿宋" w:cs="仿宋"/>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before="156" w:beforeLines="50"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韶关市曲江区发展和改革局与韶关学院新兴产业研究院</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上海创霖建筑规划设计有限公司就曲江区乡村振兴战略规划项目编制服务工作事宜，经友好协商，在真实、充分地表达各自意愿的基础上，根据《中华人民共和国合同法》的规定，达成如下</w:t>
      </w:r>
      <w:r>
        <w:rPr>
          <w:rFonts w:hint="eastAsia" w:ascii="仿宋" w:hAnsi="仿宋" w:eastAsia="仿宋" w:cs="仿宋"/>
          <w:color w:val="000000" w:themeColor="text1"/>
          <w:sz w:val="28"/>
          <w:szCs w:val="28"/>
          <w:lang w:eastAsia="zh-CN"/>
          <w14:textFill>
            <w14:solidFill>
              <w14:schemeClr w14:val="tx1"/>
            </w14:solidFill>
          </w14:textFill>
        </w:rPr>
        <w:t>补充</w:t>
      </w:r>
      <w:r>
        <w:rPr>
          <w:rFonts w:hint="eastAsia" w:ascii="仿宋" w:hAnsi="仿宋" w:eastAsia="仿宋" w:cs="仿宋"/>
          <w:color w:val="000000" w:themeColor="text1"/>
          <w:sz w:val="28"/>
          <w:szCs w:val="28"/>
          <w14:textFill>
            <w14:solidFill>
              <w14:schemeClr w14:val="tx1"/>
            </w14:solidFill>
          </w14:textFill>
        </w:rPr>
        <w:t>协议，并由双方共同恪守。</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w:t>
      </w:r>
      <w:r>
        <w:rPr>
          <w:rFonts w:hint="eastAsia" w:ascii="仿宋" w:hAnsi="仿宋" w:eastAsia="仿宋" w:cs="仿宋"/>
          <w:b/>
          <w:bCs/>
          <w:color w:val="000000" w:themeColor="text1"/>
          <w:sz w:val="28"/>
          <w:szCs w:val="28"/>
          <w:lang w:eastAsia="zh-CN"/>
          <w14:textFill>
            <w14:solidFill>
              <w14:schemeClr w14:val="tx1"/>
            </w14:solidFill>
          </w14:textFill>
        </w:rPr>
        <w:t>签订补充协议的缘由</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（一）甲乙双方原签订的</w:t>
      </w:r>
      <w:r>
        <w:rPr>
          <w:rFonts w:hint="eastAsia" w:ascii="仿宋" w:hAnsi="仿宋" w:eastAsia="仿宋" w:cs="仿宋"/>
          <w:color w:val="000000" w:themeColor="text1"/>
          <w:sz w:val="28"/>
          <w:szCs w:val="28"/>
          <w14:textFill>
            <w14:solidFill>
              <w14:schemeClr w14:val="tx1"/>
            </w14:solidFill>
          </w14:textFill>
        </w:rPr>
        <w:t>《曲江区乡村振兴战略规划项目编制服务</w:t>
      </w:r>
      <w:r>
        <w:rPr>
          <w:rFonts w:hint="eastAsia" w:ascii="仿宋" w:hAnsi="仿宋" w:eastAsia="仿宋" w:cs="仿宋"/>
          <w:color w:val="000000" w:themeColor="text1"/>
          <w:sz w:val="28"/>
          <w:szCs w:val="28"/>
          <w:lang w:eastAsia="zh-CN"/>
          <w14:textFill>
            <w14:solidFill>
              <w14:schemeClr w14:val="tx1"/>
            </w14:solidFill>
          </w14:textFill>
        </w:rPr>
        <w:t>委托</w:t>
      </w:r>
      <w:r>
        <w:rPr>
          <w:rFonts w:hint="eastAsia" w:ascii="仿宋" w:hAnsi="仿宋" w:eastAsia="仿宋" w:cs="仿宋"/>
          <w:color w:val="000000" w:themeColor="text1"/>
          <w:sz w:val="28"/>
          <w:szCs w:val="28"/>
          <w14:textFill>
            <w14:solidFill>
              <w14:schemeClr w14:val="tx1"/>
            </w14:solidFill>
          </w14:textFill>
        </w:rPr>
        <w:t>协议书</w:t>
      </w:r>
      <w:r>
        <w:rPr>
          <w:rFonts w:hint="eastAsia" w:ascii="仿宋" w:hAnsi="仿宋" w:eastAsia="仿宋" w:cs="仿宋"/>
          <w:color w:val="000000" w:themeColor="text1"/>
          <w:sz w:val="28"/>
          <w:szCs w:val="28"/>
          <w:lang w:eastAsia="zh-CN"/>
          <w14:textFill>
            <w14:solidFill>
              <w14:schemeClr w14:val="tx1"/>
            </w14:solidFill>
          </w14:textFill>
        </w:rPr>
        <w:t>》（韶院产业研究院合同</w:t>
      </w:r>
      <w:r>
        <w:rPr>
          <w:rFonts w:hint="eastAsia" w:ascii="仿宋" w:hAnsi="仿宋" w:eastAsia="仿宋" w:cs="仿宋"/>
          <w:color w:val="000000" w:themeColor="text1"/>
          <w:sz w:val="28"/>
          <w:szCs w:val="28"/>
          <w:lang w:val="en-US" w:eastAsia="zh-CN"/>
          <w14:textFill>
            <w14:solidFill>
              <w14:schemeClr w14:val="tx1"/>
            </w14:solidFill>
          </w14:textFill>
        </w:rPr>
        <w:t>-校地合作：重大；2018-ZD0006号</w:t>
      </w:r>
      <w:r>
        <w:rPr>
          <w:rFonts w:hint="eastAsia" w:ascii="仿宋" w:hAnsi="仿宋" w:eastAsia="仿宋" w:cs="仿宋"/>
          <w:color w:val="000000" w:themeColor="text1"/>
          <w:sz w:val="28"/>
          <w:szCs w:val="28"/>
          <w:lang w:eastAsia="zh-CN"/>
          <w14:textFill>
            <w14:solidFill>
              <w14:schemeClr w14:val="tx1"/>
            </w14:solidFill>
          </w14:textFill>
        </w:rPr>
        <w:t>）因甲方（委托方）预算经费没到位</w:t>
      </w:r>
      <w:del w:id="0" w:author="Administrator" w:date="2020-12-07T15:55:59Z">
        <w:r>
          <w:rPr>
            <w:rFonts w:hint="eastAsia" w:ascii="仿宋" w:hAnsi="仿宋" w:eastAsia="仿宋" w:cs="仿宋"/>
            <w:color w:val="000000" w:themeColor="text1"/>
            <w:sz w:val="28"/>
            <w:szCs w:val="28"/>
            <w:lang w:val="en-US" w:eastAsia="zh-CN"/>
            <w14:textFill>
              <w14:solidFill>
                <w14:schemeClr w14:val="tx1"/>
              </w14:solidFill>
            </w14:textFill>
          </w:rPr>
          <w:delText>、人事变动等原因</w:delText>
        </w:r>
      </w:del>
      <w:ins w:id="1" w:author="Administrator" w:date="2020-12-07T15:56:03Z">
        <w:r>
          <w:rPr>
            <w:rFonts w:hint="eastAsia" w:ascii="仿宋" w:hAnsi="仿宋" w:eastAsia="仿宋" w:cs="仿宋"/>
            <w:color w:val="000000" w:themeColor="text1"/>
            <w:sz w:val="28"/>
            <w:szCs w:val="28"/>
            <w:lang w:val="en-US" w:eastAsia="zh-CN"/>
            <w14:textFill>
              <w14:solidFill>
                <w14:schemeClr w14:val="tx1"/>
              </w14:solidFill>
            </w14:textFill>
          </w:rPr>
          <w:t>和</w:t>
        </w:r>
      </w:ins>
      <w:ins w:id="2" w:author="Administrator" w:date="2020-12-07T15:56:04Z">
        <w:r>
          <w:rPr>
            <w:rFonts w:hint="eastAsia" w:ascii="仿宋" w:hAnsi="仿宋" w:eastAsia="仿宋" w:cs="仿宋"/>
            <w:color w:val="000000" w:themeColor="text1"/>
            <w:sz w:val="28"/>
            <w:szCs w:val="28"/>
            <w:lang w:val="en-US" w:eastAsia="zh-CN"/>
            <w14:textFill>
              <w14:solidFill>
                <w14:schemeClr w14:val="tx1"/>
              </w14:solidFill>
            </w14:textFill>
          </w:rPr>
          <w:t>乙方</w:t>
        </w:r>
      </w:ins>
      <w:ins w:id="3" w:author="Administrator" w:date="2020-12-07T15:56:08Z">
        <w:r>
          <w:rPr>
            <w:rFonts w:hint="eastAsia" w:ascii="仿宋" w:hAnsi="仿宋" w:eastAsia="仿宋" w:cs="仿宋"/>
            <w:color w:val="000000" w:themeColor="text1"/>
            <w:sz w:val="28"/>
            <w:szCs w:val="28"/>
            <w:lang w:val="en-US" w:eastAsia="zh-CN"/>
            <w14:textFill>
              <w14:solidFill>
                <w14:schemeClr w14:val="tx1"/>
              </w14:solidFill>
            </w14:textFill>
          </w:rPr>
          <w:t>未</w:t>
        </w:r>
      </w:ins>
      <w:ins w:id="4" w:author="Administrator" w:date="2020-12-07T15:56:09Z">
        <w:r>
          <w:rPr>
            <w:rFonts w:hint="eastAsia" w:ascii="仿宋" w:hAnsi="仿宋" w:eastAsia="仿宋" w:cs="仿宋"/>
            <w:color w:val="000000" w:themeColor="text1"/>
            <w:sz w:val="28"/>
            <w:szCs w:val="28"/>
            <w:lang w:val="en-US" w:eastAsia="zh-CN"/>
            <w14:textFill>
              <w14:solidFill>
                <w14:schemeClr w14:val="tx1"/>
              </w14:solidFill>
            </w14:textFill>
          </w:rPr>
          <w:t>在</w:t>
        </w:r>
      </w:ins>
      <w:ins w:id="5" w:author="Administrator" w:date="2020-12-07T15:56:10Z">
        <w:r>
          <w:rPr>
            <w:rFonts w:hint="eastAsia" w:ascii="仿宋" w:hAnsi="仿宋" w:eastAsia="仿宋" w:cs="仿宋"/>
            <w:color w:val="000000" w:themeColor="text1"/>
            <w:sz w:val="28"/>
            <w:szCs w:val="28"/>
            <w:lang w:val="en-US" w:eastAsia="zh-CN"/>
            <w14:textFill>
              <w14:solidFill>
                <w14:schemeClr w14:val="tx1"/>
              </w14:solidFill>
            </w14:textFill>
          </w:rPr>
          <w:t>合同</w:t>
        </w:r>
      </w:ins>
      <w:ins w:id="6" w:author="Administrator" w:date="2020-12-07T15:56:13Z">
        <w:r>
          <w:rPr>
            <w:rFonts w:hint="eastAsia" w:ascii="仿宋" w:hAnsi="仿宋" w:eastAsia="仿宋" w:cs="仿宋"/>
            <w:color w:val="000000" w:themeColor="text1"/>
            <w:sz w:val="28"/>
            <w:szCs w:val="28"/>
            <w:lang w:val="en-US" w:eastAsia="zh-CN"/>
            <w14:textFill>
              <w14:solidFill>
                <w14:schemeClr w14:val="tx1"/>
              </w14:solidFill>
            </w14:textFill>
          </w:rPr>
          <w:t>期限</w:t>
        </w:r>
      </w:ins>
      <w:ins w:id="7" w:author="Administrator" w:date="2020-12-07T15:56:14Z">
        <w:r>
          <w:rPr>
            <w:rFonts w:hint="eastAsia" w:ascii="仿宋" w:hAnsi="仿宋" w:eastAsia="仿宋" w:cs="仿宋"/>
            <w:color w:val="000000" w:themeColor="text1"/>
            <w:sz w:val="28"/>
            <w:szCs w:val="28"/>
            <w:lang w:val="en-US" w:eastAsia="zh-CN"/>
            <w14:textFill>
              <w14:solidFill>
                <w14:schemeClr w14:val="tx1"/>
              </w14:solidFill>
            </w14:textFill>
          </w:rPr>
          <w:t>内</w:t>
        </w:r>
      </w:ins>
      <w:ins w:id="8" w:author="Administrator" w:date="2020-12-07T15:56:19Z">
        <w:r>
          <w:rPr>
            <w:rFonts w:hint="eastAsia" w:ascii="仿宋" w:hAnsi="仿宋" w:eastAsia="仿宋" w:cs="仿宋"/>
            <w:color w:val="000000" w:themeColor="text1"/>
            <w:sz w:val="28"/>
            <w:szCs w:val="28"/>
            <w:lang w:val="en-US" w:eastAsia="zh-CN"/>
            <w14:textFill>
              <w14:solidFill>
                <w14:schemeClr w14:val="tx1"/>
              </w14:solidFill>
            </w14:textFill>
          </w:rPr>
          <w:t>提交</w:t>
        </w:r>
      </w:ins>
      <w:ins w:id="9" w:author="Administrator" w:date="2020-12-07T15:56:22Z">
        <w:r>
          <w:rPr>
            <w:rFonts w:hint="eastAsia" w:ascii="仿宋" w:hAnsi="仿宋" w:eastAsia="仿宋" w:cs="仿宋"/>
            <w:color w:val="000000" w:themeColor="text1"/>
            <w:sz w:val="28"/>
            <w:szCs w:val="28"/>
            <w:lang w:val="en-US" w:eastAsia="zh-CN"/>
            <w14:textFill>
              <w14:solidFill>
                <w14:schemeClr w14:val="tx1"/>
              </w14:solidFill>
            </w14:textFill>
          </w:rPr>
          <w:t>全部</w:t>
        </w:r>
      </w:ins>
      <w:ins w:id="10" w:author="Administrator" w:date="2020-12-07T15:56:24Z">
        <w:r>
          <w:rPr>
            <w:rFonts w:hint="eastAsia" w:ascii="仿宋" w:hAnsi="仿宋" w:eastAsia="仿宋" w:cs="仿宋"/>
            <w:color w:val="000000" w:themeColor="text1"/>
            <w:sz w:val="28"/>
            <w:szCs w:val="28"/>
            <w:lang w:val="en-US" w:eastAsia="zh-CN"/>
            <w14:textFill>
              <w14:solidFill>
                <w14:schemeClr w14:val="tx1"/>
              </w14:solidFill>
            </w14:textFill>
          </w:rPr>
          <w:t>研究</w:t>
        </w:r>
      </w:ins>
      <w:ins w:id="11" w:author="Administrator" w:date="2020-12-07T15:56:26Z">
        <w:r>
          <w:rPr>
            <w:rFonts w:hint="eastAsia" w:ascii="仿宋" w:hAnsi="仿宋" w:eastAsia="仿宋" w:cs="仿宋"/>
            <w:color w:val="000000" w:themeColor="text1"/>
            <w:sz w:val="28"/>
            <w:szCs w:val="28"/>
            <w:lang w:val="en-US" w:eastAsia="zh-CN"/>
            <w14:textFill>
              <w14:solidFill>
                <w14:schemeClr w14:val="tx1"/>
              </w14:solidFill>
            </w14:textFill>
          </w:rPr>
          <w:t>成果</w:t>
        </w:r>
      </w:ins>
      <w:r>
        <w:rPr>
          <w:rFonts w:hint="eastAsia" w:ascii="仿宋" w:hAnsi="仿宋" w:eastAsia="仿宋" w:cs="仿宋"/>
          <w:color w:val="000000" w:themeColor="text1"/>
          <w:sz w:val="28"/>
          <w:szCs w:val="28"/>
          <w:lang w:eastAsia="zh-CN"/>
          <w14:textFill>
            <w14:solidFill>
              <w14:schemeClr w14:val="tx1"/>
            </w14:solidFill>
          </w14:textFill>
        </w:rPr>
        <w:t>，致使编制工作中段停止</w:t>
      </w:r>
      <w:del w:id="12" w:author="Administrator" w:date="2020-12-07T15:56:38Z">
        <w:r>
          <w:rPr>
            <w:rFonts w:hint="eastAsia" w:ascii="仿宋" w:hAnsi="仿宋" w:eastAsia="仿宋" w:cs="仿宋"/>
            <w:color w:val="000000" w:themeColor="text1"/>
            <w:sz w:val="28"/>
            <w:szCs w:val="28"/>
            <w:lang w:eastAsia="zh-CN"/>
            <w14:textFill>
              <w14:solidFill>
                <w14:schemeClr w14:val="tx1"/>
              </w14:solidFill>
            </w14:textFill>
          </w:rPr>
          <w:delText>。现时过境迁，形势变化太大</w:delText>
        </w:r>
      </w:del>
      <w:r>
        <w:rPr>
          <w:rFonts w:hint="eastAsia" w:ascii="仿宋" w:hAnsi="仿宋" w:eastAsia="仿宋" w:cs="仿宋"/>
          <w:color w:val="000000" w:themeColor="text1"/>
          <w:sz w:val="28"/>
          <w:szCs w:val="28"/>
          <w:lang w:eastAsia="zh-CN"/>
          <w14:textFill>
            <w14:solidFill>
              <w14:schemeClr w14:val="tx1"/>
            </w14:solidFill>
          </w14:textFill>
        </w:rPr>
        <w:t>，继续执行编制工作已经失去实效。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lang w:eastAsia="zh-CN"/>
          <w14:textFill>
            <w14:solidFill>
              <w14:schemeClr w14:val="tx1"/>
            </w14:solidFill>
          </w14:textFill>
        </w:rPr>
        <w:t>经双方友好协商，决定不再继续编制该规划，已经开展的编制工作及其编制的项目规划成果，甲方支付相应的工作费用和成果设计费。</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乙方已经开展的规划服务工作、规划成果以及相应费用</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（一）乙方已经开展的规划服务工作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default"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1、编写了甲方要求的《曲江区乡村振兴战略规划服务书（2018-2022）》，全书80多页，图文并茂。</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2、起草了《曲江区乡村振兴战略规划项目编制服务协议书》。</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3、应甲方要求，乙方前往广州市参加了乡村振兴规划会议，了解相关会议精神，前往山东省考察学习了乡村振兴及其规划经验。</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4、2019年1月由甲方主持，乙方规划团队成员、曲江区有关职能部门和乡镇有关领导共同参加，启动了曲江区乡村振兴规划编制工作。</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5、按照规划编制工作计划，在甲方指导下，乙方如期开展了第一阶段的工作，即考察调研工作；开展了第二阶段的部分工作，即规划编制了《曲江区乡村振兴战略规划》《大塘镇乡村振兴总体规划》2个项目；开展了第三阶段的部分工作，即编制了大塘镇乡村振兴招商项目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（二）乙方已经编制的项目规划成果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b w:val="0"/>
          <w:bCs w:val="0"/>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按照规划编制工作计划，乙方已于2019年5月前如期编制了《曲江区</w:t>
      </w:r>
      <w:r>
        <w:rPr>
          <w:rFonts w:hint="eastAsia" w:ascii="仿宋" w:hAnsi="仿宋" w:eastAsia="仿宋" w:cs="仿宋"/>
          <w:b w:val="0"/>
          <w:bCs w:val="0"/>
          <w:color w:val="000000" w:themeColor="text1"/>
          <w:sz w:val="28"/>
          <w:szCs w:val="28"/>
          <w:lang w:eastAsia="zh-CN"/>
          <w14:textFill>
            <w14:solidFill>
              <w14:schemeClr w14:val="tx1"/>
            </w14:solidFill>
          </w14:textFill>
        </w:rPr>
        <w:t>乡村振兴战略规划</w:t>
      </w:r>
      <w:r>
        <w:rPr>
          <w:rFonts w:hint="eastAsia" w:ascii="仿宋" w:hAnsi="仿宋" w:eastAsia="仿宋" w:cs="仿宋"/>
          <w:b w:val="0"/>
          <w:bCs w:val="0"/>
          <w:color w:val="000000" w:themeColor="text1"/>
          <w:sz w:val="28"/>
          <w:szCs w:val="28"/>
          <w:lang w:val="en-US" w:eastAsia="zh-CN"/>
          <w14:textFill>
            <w14:solidFill>
              <w14:schemeClr w14:val="tx1"/>
            </w14:solidFill>
          </w14:textFill>
        </w:rPr>
        <w:t>》《大塘镇</w:t>
      </w:r>
      <w:r>
        <w:rPr>
          <w:rFonts w:hint="eastAsia" w:ascii="仿宋" w:hAnsi="仿宋" w:eastAsia="仿宋" w:cs="仿宋"/>
          <w:b w:val="0"/>
          <w:bCs w:val="0"/>
          <w:color w:val="000000" w:themeColor="text1"/>
          <w:sz w:val="28"/>
          <w:szCs w:val="28"/>
          <w:lang w:eastAsia="zh-CN"/>
          <w14:textFill>
            <w14:solidFill>
              <w14:schemeClr w14:val="tx1"/>
            </w14:solidFill>
          </w14:textFill>
        </w:rPr>
        <w:t>乡村振兴总体规划》（图文一体的彩印本）等</w:t>
      </w:r>
      <w:r>
        <w:rPr>
          <w:rFonts w:hint="eastAsia" w:ascii="仿宋" w:hAnsi="仿宋" w:eastAsia="仿宋" w:cs="仿宋"/>
          <w:b w:val="0"/>
          <w:bCs w:val="0"/>
          <w:color w:val="000000" w:themeColor="text1"/>
          <w:sz w:val="28"/>
          <w:szCs w:val="28"/>
          <w:lang w:val="en-US" w:eastAsia="zh-CN"/>
          <w14:textFill>
            <w14:solidFill>
              <w14:schemeClr w14:val="tx1"/>
            </w14:solidFill>
          </w14:textFill>
        </w:rPr>
        <w:t>2个规划成果，并提交给了甲方。但因甲方规划启动费用迟迟不到位（说明：根据合同，甲方应提供</w:t>
      </w:r>
      <w:r>
        <w:rPr>
          <w:rFonts w:hint="eastAsia" w:ascii="仿宋" w:hAnsi="仿宋" w:eastAsia="仿宋" w:cs="仿宋"/>
          <w:color w:val="000000" w:themeColor="text1"/>
          <w:sz w:val="28"/>
          <w:szCs w:val="28"/>
          <w:lang w:val="en-US" w:eastAsia="zh-CN"/>
          <w14:textFill>
            <w14:solidFill>
              <w14:schemeClr w14:val="tx1"/>
            </w14:solidFill>
          </w14:textFill>
        </w:rPr>
        <w:t>28.8</w:t>
      </w:r>
      <w:r>
        <w:rPr>
          <w:rFonts w:hint="eastAsia" w:ascii="仿宋" w:hAnsi="仿宋" w:eastAsia="仿宋" w:cs="仿宋"/>
          <w:color w:val="000000" w:themeColor="text1"/>
          <w:sz w:val="28"/>
          <w:szCs w:val="28"/>
          <w:lang w:eastAsia="zh-CN"/>
          <w14:textFill>
            <w14:solidFill>
              <w14:schemeClr w14:val="tx1"/>
            </w14:solidFill>
          </w14:textFill>
        </w:rPr>
        <w:t>万元的项目</w:t>
      </w:r>
      <w:r>
        <w:rPr>
          <w:rFonts w:hint="eastAsia" w:ascii="仿宋" w:hAnsi="仿宋" w:eastAsia="仿宋" w:cs="仿宋"/>
          <w:color w:val="000000" w:themeColor="text1"/>
          <w:sz w:val="28"/>
          <w:szCs w:val="28"/>
          <w14:textFill>
            <w14:solidFill>
              <w14:schemeClr w14:val="tx1"/>
            </w14:solidFill>
          </w14:textFill>
        </w:rPr>
        <w:t>启动费</w:t>
      </w:r>
      <w:r>
        <w:rPr>
          <w:rFonts w:hint="eastAsia" w:ascii="仿宋" w:hAnsi="仿宋" w:eastAsia="仿宋" w:cs="仿宋"/>
          <w:color w:val="000000" w:themeColor="text1"/>
          <w:sz w:val="28"/>
          <w:szCs w:val="28"/>
          <w:lang w:eastAsia="zh-CN"/>
          <w14:textFill>
            <w14:solidFill>
              <w14:schemeClr w14:val="tx1"/>
            </w14:solidFill>
          </w14:textFill>
        </w:rPr>
        <w:t>，经甲方同意，</w:t>
      </w:r>
      <w:r>
        <w:rPr>
          <w:rFonts w:hint="eastAsia" w:ascii="仿宋" w:hAnsi="仿宋" w:eastAsia="仿宋" w:cs="仿宋"/>
          <w:b w:val="0"/>
          <w:bCs w:val="0"/>
          <w:color w:val="000000" w:themeColor="text1"/>
          <w:sz w:val="28"/>
          <w:szCs w:val="28"/>
          <w:lang w:val="en-US" w:eastAsia="zh-CN"/>
          <w14:textFill>
            <w14:solidFill>
              <w14:schemeClr w14:val="tx1"/>
            </w14:solidFill>
          </w14:textFill>
        </w:rPr>
        <w:t>乙方也于2018年12月开具了</w:t>
      </w:r>
      <w:r>
        <w:rPr>
          <w:rFonts w:hint="eastAsia" w:ascii="仿宋" w:hAnsi="仿宋" w:eastAsia="仿宋" w:cs="仿宋"/>
          <w:color w:val="000000" w:themeColor="text1"/>
          <w:sz w:val="28"/>
          <w:szCs w:val="28"/>
          <w:lang w:eastAsia="zh-CN"/>
          <w14:textFill>
            <w14:solidFill>
              <w14:schemeClr w14:val="tx1"/>
            </w14:solidFill>
          </w14:textFill>
        </w:rPr>
        <w:t>项目</w:t>
      </w:r>
      <w:r>
        <w:rPr>
          <w:rFonts w:hint="eastAsia" w:ascii="仿宋" w:hAnsi="仿宋" w:eastAsia="仿宋" w:cs="仿宋"/>
          <w:color w:val="000000" w:themeColor="text1"/>
          <w:sz w:val="28"/>
          <w:szCs w:val="28"/>
          <w14:textFill>
            <w14:solidFill>
              <w14:schemeClr w14:val="tx1"/>
            </w14:solidFill>
          </w14:textFill>
        </w:rPr>
        <w:t>启动费</w:t>
      </w:r>
      <w:r>
        <w:rPr>
          <w:rFonts w:hint="eastAsia" w:ascii="仿宋" w:hAnsi="仿宋" w:eastAsia="仿宋" w:cs="仿宋"/>
          <w:color w:val="000000" w:themeColor="text1"/>
          <w:sz w:val="28"/>
          <w:szCs w:val="28"/>
          <w:lang w:eastAsia="zh-CN"/>
          <w14:textFill>
            <w14:solidFill>
              <w14:schemeClr w14:val="tx1"/>
            </w14:solidFill>
          </w14:textFill>
        </w:rPr>
        <w:t>票据给甲方</w:t>
      </w:r>
      <w:r>
        <w:rPr>
          <w:rFonts w:hint="eastAsia" w:ascii="仿宋" w:hAnsi="仿宋" w:eastAsia="仿宋" w:cs="仿宋"/>
          <w:b w:val="0"/>
          <w:bCs w:val="0"/>
          <w:color w:val="000000" w:themeColor="text1"/>
          <w:sz w:val="28"/>
          <w:szCs w:val="28"/>
          <w:lang w:val="en-US" w:eastAsia="zh-CN"/>
          <w14:textFill>
            <w14:solidFill>
              <w14:schemeClr w14:val="tx1"/>
            </w14:solidFill>
          </w14:textFill>
        </w:rPr>
        <w:t>），规划工作被迫暂停。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（三）乙方已经开展的规划服务工作及编制的规划成果费用</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520" w:lineRule="exact"/>
        <w:ind w:firstLine="560" w:firstLineChars="200"/>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val="0"/>
          <w:bCs w:val="0"/>
          <w:color w:val="000000" w:themeColor="text1"/>
          <w:sz w:val="28"/>
          <w:szCs w:val="28"/>
          <w:lang w:val="en-US" w:eastAsia="zh-CN"/>
          <w14:textFill>
            <w14:solidFill>
              <w14:schemeClr w14:val="tx1"/>
            </w14:solidFill>
          </w14:textFill>
        </w:rPr>
        <w:t>甲乙双方协商，本着友好交往的精神，乙方只收取甲方原协议中约定的以下三项费用：一是考察调研工作费；二是《曲江区</w:t>
      </w:r>
      <w:r>
        <w:rPr>
          <w:rFonts w:hint="eastAsia" w:ascii="仿宋" w:hAnsi="仿宋" w:eastAsia="仿宋" w:cs="仿宋"/>
          <w:b w:val="0"/>
          <w:bCs w:val="0"/>
          <w:color w:val="000000" w:themeColor="text1"/>
          <w:sz w:val="28"/>
          <w:szCs w:val="28"/>
          <w:lang w:eastAsia="zh-CN"/>
          <w14:textFill>
            <w14:solidFill>
              <w14:schemeClr w14:val="tx1"/>
            </w14:solidFill>
          </w14:textFill>
        </w:rPr>
        <w:t>乡村振兴战略规划</w:t>
      </w:r>
      <w:r>
        <w:rPr>
          <w:rFonts w:hint="eastAsia" w:ascii="仿宋" w:hAnsi="仿宋" w:eastAsia="仿宋" w:cs="仿宋"/>
          <w:b w:val="0"/>
          <w:bCs w:val="0"/>
          <w:color w:val="000000" w:themeColor="text1"/>
          <w:sz w:val="28"/>
          <w:szCs w:val="28"/>
          <w:lang w:val="en-US" w:eastAsia="zh-CN"/>
          <w14:textFill>
            <w14:solidFill>
              <w14:schemeClr w14:val="tx1"/>
            </w14:solidFill>
          </w14:textFill>
        </w:rPr>
        <w:t>》《大塘镇</w:t>
      </w:r>
      <w:r>
        <w:rPr>
          <w:rFonts w:hint="eastAsia" w:ascii="仿宋" w:hAnsi="仿宋" w:eastAsia="仿宋" w:cs="仿宋"/>
          <w:b w:val="0"/>
          <w:bCs w:val="0"/>
          <w:color w:val="000000" w:themeColor="text1"/>
          <w:sz w:val="28"/>
          <w:szCs w:val="28"/>
          <w:lang w:eastAsia="zh-CN"/>
          <w14:textFill>
            <w14:solidFill>
              <w14:schemeClr w14:val="tx1"/>
            </w14:solidFill>
          </w14:textFill>
        </w:rPr>
        <w:t>乡村振兴总体规划》（图文一体的彩印本）等</w:t>
      </w:r>
      <w:r>
        <w:rPr>
          <w:rFonts w:hint="eastAsia" w:ascii="仿宋" w:hAnsi="仿宋" w:eastAsia="仿宋" w:cs="仿宋"/>
          <w:b w:val="0"/>
          <w:bCs w:val="0"/>
          <w:color w:val="000000" w:themeColor="text1"/>
          <w:sz w:val="28"/>
          <w:szCs w:val="28"/>
          <w:lang w:val="en-US" w:eastAsia="zh-CN"/>
          <w14:textFill>
            <w14:solidFill>
              <w14:schemeClr w14:val="tx1"/>
            </w14:solidFill>
          </w14:textFill>
        </w:rPr>
        <w:t>2个规划成果费；三是大塘镇乡村振兴招商项目库编制费。原协议中约定的滞纳金、10%的违约金及其它工作费用等免除。</w:t>
      </w:r>
      <w:r>
        <w:rPr>
          <w:rFonts w:hint="eastAsia" w:ascii="仿宋" w:hAnsi="仿宋" w:eastAsia="仿宋" w:cs="仿宋"/>
          <w:b w:val="0"/>
          <w:bCs w:val="0"/>
          <w:color w:val="000000" w:themeColor="text1"/>
          <w:sz w:val="28"/>
          <w:szCs w:val="28"/>
          <w:lang w:eastAsia="zh-CN"/>
          <w14:textFill>
            <w14:solidFill>
              <w14:schemeClr w14:val="tx1"/>
            </w14:solidFill>
          </w14:textFill>
        </w:rPr>
        <w:t>具体</w:t>
      </w:r>
      <w:r>
        <w:rPr>
          <w:rFonts w:hint="eastAsia" w:ascii="仿宋" w:hAnsi="仿宋" w:eastAsia="仿宋" w:cs="仿宋"/>
          <w:b w:val="0"/>
          <w:bCs w:val="0"/>
          <w:color w:val="000000" w:themeColor="text1"/>
          <w:sz w:val="28"/>
          <w:szCs w:val="28"/>
          <w:lang w:val="en-US" w:eastAsia="zh-CN"/>
          <w14:textFill>
            <w14:solidFill>
              <w14:schemeClr w14:val="tx1"/>
            </w14:solidFill>
          </w14:textFill>
        </w:rPr>
        <w:t>见下表：</w:t>
      </w:r>
    </w:p>
    <w:tbl>
      <w:tblPr>
        <w:tblStyle w:val="6"/>
        <w:tblW w:w="847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4"/>
        <w:gridCol w:w="4725"/>
        <w:gridCol w:w="1662"/>
        <w:gridCol w:w="13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9" w:hRule="atLeast"/>
          <w:jc w:val="center"/>
        </w:trPr>
        <w:tc>
          <w:tcPr>
            <w:tcW w:w="784" w:type="dxa"/>
            <w:tcBorders>
              <w:top w:val="single" w:color="000000" w:sz="4" w:space="0"/>
              <w:left w:val="single" w:color="000000" w:sz="4" w:space="0"/>
              <w:bottom w:val="single" w:color="000000" w:sz="4" w:space="0"/>
              <w:right w:val="single" w:color="000000" w:sz="4" w:space="0"/>
            </w:tcBorders>
            <w:vAlign w:val="center"/>
          </w:tcPr>
          <w:p>
            <w:pPr>
              <w:spacing w:line="300" w:lineRule="auto"/>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序号</w:t>
            </w:r>
          </w:p>
        </w:tc>
        <w:tc>
          <w:tcPr>
            <w:tcW w:w="4725" w:type="dxa"/>
            <w:tcBorders>
              <w:top w:val="single" w:color="000000" w:sz="4" w:space="0"/>
              <w:left w:val="nil"/>
              <w:bottom w:val="single" w:color="000000" w:sz="4" w:space="0"/>
              <w:right w:val="single" w:color="000000" w:sz="4" w:space="0"/>
            </w:tcBorders>
            <w:vAlign w:val="center"/>
          </w:tcPr>
          <w:p>
            <w:pPr>
              <w:spacing w:line="300" w:lineRule="auto"/>
              <w:ind w:firstLine="527" w:firstLineChars="250"/>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工作内容</w:t>
            </w:r>
          </w:p>
        </w:tc>
        <w:tc>
          <w:tcPr>
            <w:tcW w:w="1662"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工程规模</w:t>
            </w:r>
          </w:p>
        </w:tc>
        <w:tc>
          <w:tcPr>
            <w:tcW w:w="1308"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服务费用</w:t>
            </w:r>
          </w:p>
          <w:p>
            <w:pPr>
              <w:spacing w:line="300" w:lineRule="auto"/>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3" w:hRule="atLeast"/>
          <w:jc w:val="center"/>
        </w:trPr>
        <w:tc>
          <w:tcPr>
            <w:tcW w:w="784" w:type="dxa"/>
            <w:tcBorders>
              <w:top w:val="single" w:color="auto" w:sz="4" w:space="0"/>
              <w:left w:val="single" w:color="000000" w:sz="4" w:space="0"/>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w:t>
            </w:r>
          </w:p>
        </w:tc>
        <w:tc>
          <w:tcPr>
            <w:tcW w:w="4725" w:type="dxa"/>
            <w:tcBorders>
              <w:top w:val="single" w:color="000000" w:sz="4" w:space="0"/>
              <w:left w:val="nil"/>
              <w:bottom w:val="single" w:color="000000" w:sz="4" w:space="0"/>
              <w:right w:val="single" w:color="000000" w:sz="4" w:space="0"/>
            </w:tcBorders>
            <w:vAlign w:val="center"/>
          </w:tcPr>
          <w:p>
            <w:pPr>
              <w:spacing w:line="300" w:lineRule="auto"/>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考察调研</w:t>
            </w:r>
          </w:p>
        </w:tc>
        <w:tc>
          <w:tcPr>
            <w:tcW w:w="1662"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9个镇、曲江区</w:t>
            </w:r>
          </w:p>
        </w:tc>
        <w:tc>
          <w:tcPr>
            <w:tcW w:w="1308"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5" w:hRule="atLeast"/>
          <w:jc w:val="center"/>
        </w:trPr>
        <w:tc>
          <w:tcPr>
            <w:tcW w:w="784" w:type="dxa"/>
            <w:tcBorders>
              <w:top w:val="single" w:color="000000" w:sz="4" w:space="0"/>
              <w:left w:val="single" w:color="000000" w:sz="4" w:space="0"/>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w:t>
            </w:r>
          </w:p>
        </w:tc>
        <w:tc>
          <w:tcPr>
            <w:tcW w:w="4725" w:type="dxa"/>
            <w:tcBorders>
              <w:top w:val="single" w:color="auto" w:sz="4" w:space="0"/>
              <w:left w:val="nil"/>
              <w:bottom w:val="single" w:color="auto" w:sz="4" w:space="0"/>
              <w:right w:val="single" w:color="000000" w:sz="4" w:space="0"/>
            </w:tcBorders>
            <w:vAlign w:val="center"/>
          </w:tcPr>
          <w:p>
            <w:pPr>
              <w:spacing w:line="300" w:lineRule="auto"/>
              <w:jc w:val="left"/>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《曲江区</w:t>
            </w:r>
            <w:r>
              <w:rPr>
                <w:rFonts w:hint="eastAsia" w:ascii="仿宋" w:hAnsi="仿宋" w:eastAsia="仿宋" w:cs="仿宋"/>
                <w:color w:val="000000" w:themeColor="text1"/>
                <w14:textFill>
                  <w14:solidFill>
                    <w14:schemeClr w14:val="tx1"/>
                  </w14:solidFill>
                </w14:textFill>
              </w:rPr>
              <w:t>乡村振兴</w:t>
            </w:r>
            <w:r>
              <w:rPr>
                <w:rFonts w:hint="eastAsia" w:ascii="仿宋" w:hAnsi="仿宋" w:eastAsia="仿宋" w:cs="仿宋"/>
                <w:color w:val="000000" w:themeColor="text1"/>
                <w:lang w:eastAsia="zh-CN"/>
                <w14:textFill>
                  <w14:solidFill>
                    <w14:schemeClr w14:val="tx1"/>
                  </w14:solidFill>
                </w14:textFill>
              </w:rPr>
              <w:t>战略</w:t>
            </w:r>
            <w:r>
              <w:rPr>
                <w:rFonts w:hint="eastAsia" w:ascii="仿宋" w:hAnsi="仿宋" w:eastAsia="仿宋" w:cs="仿宋"/>
                <w:color w:val="000000" w:themeColor="text1"/>
                <w14:textFill>
                  <w14:solidFill>
                    <w14:schemeClr w14:val="tx1"/>
                  </w14:solidFill>
                </w14:textFill>
              </w:rPr>
              <w:t>规划</w:t>
            </w:r>
            <w:r>
              <w:rPr>
                <w:rFonts w:hint="eastAsia" w:ascii="仿宋" w:hAnsi="仿宋" w:eastAsia="仿宋" w:cs="仿宋"/>
                <w:color w:val="000000" w:themeColor="text1"/>
                <w:lang w:eastAsia="zh-CN"/>
                <w14:textFill>
                  <w14:solidFill>
                    <w14:schemeClr w14:val="tx1"/>
                  </w14:solidFill>
                </w14:textFill>
              </w:rPr>
              <w:t>》编制</w:t>
            </w:r>
          </w:p>
        </w:tc>
        <w:tc>
          <w:tcPr>
            <w:tcW w:w="1662"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曲江区</w:t>
            </w:r>
          </w:p>
        </w:tc>
        <w:tc>
          <w:tcPr>
            <w:tcW w:w="1308"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3" w:hRule="atLeast"/>
          <w:jc w:val="center"/>
        </w:trPr>
        <w:tc>
          <w:tcPr>
            <w:tcW w:w="784" w:type="dxa"/>
            <w:tcBorders>
              <w:top w:val="single" w:color="000000" w:sz="4" w:space="0"/>
              <w:left w:val="single" w:color="000000" w:sz="4" w:space="0"/>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w:t>
            </w:r>
          </w:p>
        </w:tc>
        <w:tc>
          <w:tcPr>
            <w:tcW w:w="4725" w:type="dxa"/>
            <w:tcBorders>
              <w:top w:val="single" w:color="auto" w:sz="4" w:space="0"/>
              <w:left w:val="nil"/>
              <w:bottom w:val="single" w:color="auto" w:sz="4" w:space="0"/>
              <w:right w:val="single" w:color="000000" w:sz="4" w:space="0"/>
            </w:tcBorders>
            <w:vAlign w:val="center"/>
          </w:tcPr>
          <w:p>
            <w:pPr>
              <w:spacing w:line="300" w:lineRule="auto"/>
              <w:jc w:val="left"/>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《大塘镇</w:t>
            </w:r>
            <w:r>
              <w:rPr>
                <w:rFonts w:hint="eastAsia" w:ascii="仿宋" w:hAnsi="仿宋" w:eastAsia="仿宋" w:cs="仿宋"/>
                <w:color w:val="000000" w:themeColor="text1"/>
                <w14:textFill>
                  <w14:solidFill>
                    <w14:schemeClr w14:val="tx1"/>
                  </w14:solidFill>
                </w14:textFill>
              </w:rPr>
              <w:t>乡村振兴</w:t>
            </w:r>
            <w:r>
              <w:rPr>
                <w:rFonts w:hint="eastAsia" w:ascii="仿宋" w:hAnsi="仿宋" w:eastAsia="仿宋" w:cs="仿宋"/>
                <w:color w:val="000000" w:themeColor="text1"/>
                <w:lang w:eastAsia="zh-CN"/>
                <w14:textFill>
                  <w14:solidFill>
                    <w14:schemeClr w14:val="tx1"/>
                  </w14:solidFill>
                </w14:textFill>
              </w:rPr>
              <w:t>总体</w:t>
            </w:r>
            <w:r>
              <w:rPr>
                <w:rFonts w:hint="eastAsia" w:ascii="仿宋" w:hAnsi="仿宋" w:eastAsia="仿宋" w:cs="仿宋"/>
                <w:color w:val="000000" w:themeColor="text1"/>
                <w14:textFill>
                  <w14:solidFill>
                    <w14:schemeClr w14:val="tx1"/>
                  </w14:solidFill>
                </w14:textFill>
              </w:rPr>
              <w:t>规划</w:t>
            </w:r>
            <w:r>
              <w:rPr>
                <w:rFonts w:hint="eastAsia" w:ascii="仿宋" w:hAnsi="仿宋" w:eastAsia="仿宋" w:cs="仿宋"/>
                <w:color w:val="000000" w:themeColor="text1"/>
                <w:lang w:eastAsia="zh-CN"/>
                <w14:textFill>
                  <w14:solidFill>
                    <w14:schemeClr w14:val="tx1"/>
                  </w14:solidFill>
                </w14:textFill>
              </w:rPr>
              <w:t>》（图文一体）</w:t>
            </w:r>
            <w:r>
              <w:rPr>
                <w:rFonts w:hint="eastAsia" w:ascii="仿宋" w:hAnsi="仿宋" w:eastAsia="仿宋" w:cs="仿宋"/>
                <w:color w:val="000000" w:themeColor="text1"/>
                <w14:textFill>
                  <w14:solidFill>
                    <w14:schemeClr w14:val="tx1"/>
                  </w14:solidFill>
                </w14:textFill>
              </w:rPr>
              <w:t>编制</w:t>
            </w:r>
          </w:p>
        </w:tc>
        <w:tc>
          <w:tcPr>
            <w:tcW w:w="1662"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1</w:t>
            </w:r>
            <w:r>
              <w:rPr>
                <w:rFonts w:hint="eastAsia" w:ascii="仿宋" w:hAnsi="仿宋" w:eastAsia="仿宋" w:cs="仿宋"/>
                <w:color w:val="000000" w:themeColor="text1"/>
                <w14:textFill>
                  <w14:solidFill>
                    <w14:schemeClr w14:val="tx1"/>
                  </w14:solidFill>
                </w14:textFill>
              </w:rPr>
              <w:t>个镇</w:t>
            </w:r>
          </w:p>
        </w:tc>
        <w:tc>
          <w:tcPr>
            <w:tcW w:w="1308"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jc w:val="center"/>
        </w:trPr>
        <w:tc>
          <w:tcPr>
            <w:tcW w:w="784" w:type="dxa"/>
            <w:tcBorders>
              <w:top w:val="single" w:color="000000" w:sz="4" w:space="0"/>
              <w:left w:val="single" w:color="000000" w:sz="4" w:space="0"/>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4</w:t>
            </w:r>
          </w:p>
        </w:tc>
        <w:tc>
          <w:tcPr>
            <w:tcW w:w="4725" w:type="dxa"/>
            <w:tcBorders>
              <w:top w:val="single" w:color="auto" w:sz="4" w:space="0"/>
              <w:left w:val="nil"/>
              <w:bottom w:val="single" w:color="auto" w:sz="4" w:space="0"/>
              <w:right w:val="single" w:color="000000" w:sz="4" w:space="0"/>
            </w:tcBorders>
            <w:vAlign w:val="center"/>
          </w:tcPr>
          <w:p>
            <w:pPr>
              <w:spacing w:line="300" w:lineRule="auto"/>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项目库编写</w:t>
            </w:r>
          </w:p>
        </w:tc>
        <w:tc>
          <w:tcPr>
            <w:tcW w:w="1662" w:type="dxa"/>
            <w:tcBorders>
              <w:top w:val="single" w:color="000000" w:sz="4" w:space="0"/>
              <w:left w:val="nil"/>
              <w:bottom w:val="single" w:color="000000" w:sz="4" w:space="0"/>
              <w:right w:val="single" w:color="000000" w:sz="4" w:space="0"/>
            </w:tcBorders>
            <w:vAlign w:val="center"/>
          </w:tcPr>
          <w:p>
            <w:pPr>
              <w:spacing w:line="300" w:lineRule="auto"/>
              <w:jc w:val="cente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9个镇</w:t>
            </w:r>
          </w:p>
        </w:tc>
        <w:tc>
          <w:tcPr>
            <w:tcW w:w="1308" w:type="dxa"/>
            <w:tcBorders>
              <w:top w:val="single" w:color="000000" w:sz="4" w:space="0"/>
              <w:left w:val="nil"/>
              <w:bottom w:val="single" w:color="000000" w:sz="4" w:space="0"/>
              <w:right w:val="single" w:color="000000" w:sz="4" w:space="0"/>
            </w:tcBorders>
            <w:vAlign w:val="center"/>
          </w:tcPr>
          <w:p>
            <w:pPr>
              <w:spacing w:line="300" w:lineRule="auto"/>
              <w:jc w:val="center"/>
              <w:rPr>
                <w:rFonts w:hint="default" w:ascii="仿宋" w:hAnsi="仿宋" w:eastAsia="仿宋" w:cs="仿宋"/>
                <w:color w:val="000000" w:themeColor="text1"/>
                <w:lang w:val="en-US" w:eastAsia="zh-CN"/>
                <w14:textFill>
                  <w14:solidFill>
                    <w14:schemeClr w14:val="tx1"/>
                  </w14:solidFill>
                </w14:textFill>
              </w:rPr>
            </w:pPr>
            <w:r>
              <w:rPr>
                <w:rFonts w:hint="eastAsia" w:ascii="仿宋" w:hAnsi="仿宋" w:eastAsia="仿宋" w:cs="仿宋"/>
                <w:color w:val="000000" w:themeColor="text1"/>
                <w:lang w:val="en-US" w:eastAsia="zh-CN"/>
                <w14:textFill>
                  <w14:solidFill>
                    <w14:schemeClr w14:val="tx1"/>
                  </w14:solidFill>
                </w14:textFill>
              </w:rPr>
              <w:t>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2" w:hRule="atLeast"/>
          <w:jc w:val="center"/>
        </w:trPr>
        <w:tc>
          <w:tcPr>
            <w:tcW w:w="7171" w:type="dxa"/>
            <w:gridSpan w:val="3"/>
            <w:tcBorders>
              <w:top w:val="single" w:color="000000" w:sz="4" w:space="0"/>
              <w:left w:val="single" w:color="000000" w:sz="4" w:space="0"/>
              <w:bottom w:val="single" w:color="000000" w:sz="4" w:space="0"/>
              <w:right w:val="single" w:color="000000" w:sz="4" w:space="0"/>
            </w:tcBorders>
            <w:vAlign w:val="center"/>
          </w:tcPr>
          <w:p>
            <w:pPr>
              <w:spacing w:line="300" w:lineRule="auto"/>
              <w:jc w:val="center"/>
              <w:rPr>
                <w:rFonts w:hint="eastAsia"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总  计</w:t>
            </w:r>
          </w:p>
        </w:tc>
        <w:tc>
          <w:tcPr>
            <w:tcW w:w="1308" w:type="dxa"/>
            <w:tcBorders>
              <w:top w:val="single" w:color="000000" w:sz="4" w:space="0"/>
              <w:left w:val="nil"/>
              <w:bottom w:val="single" w:color="000000" w:sz="4" w:space="0"/>
              <w:right w:val="single" w:color="000000" w:sz="4" w:space="0"/>
            </w:tcBorders>
            <w:vAlign w:val="center"/>
          </w:tcPr>
          <w:p>
            <w:pPr>
              <w:spacing w:line="300" w:lineRule="auto"/>
              <w:jc w:val="center"/>
              <w:rPr>
                <w:rFonts w:hint="default" w:ascii="仿宋" w:hAnsi="仿宋" w:eastAsia="仿宋" w:cs="仿宋"/>
                <w:b/>
                <w:bCs/>
                <w:color w:val="000000" w:themeColor="text1"/>
                <w:lang w:val="en-US" w:eastAsia="zh-CN"/>
                <w14:textFill>
                  <w14:solidFill>
                    <w14:schemeClr w14:val="tx1"/>
                  </w14:solidFill>
                </w14:textFill>
              </w:rPr>
            </w:pPr>
            <w:r>
              <w:rPr>
                <w:rFonts w:hint="eastAsia" w:ascii="仿宋" w:hAnsi="仿宋" w:eastAsia="仿宋" w:cs="仿宋"/>
                <w:b/>
                <w:bCs/>
                <w:color w:val="000000" w:themeColor="text1"/>
                <w:lang w:val="en-US" w:eastAsia="zh-CN"/>
                <w14:textFill>
                  <w14:solidFill>
                    <w14:schemeClr w14:val="tx1"/>
                  </w14:solidFill>
                </w14:textFill>
              </w:rPr>
              <w:t>24.9</w:t>
            </w:r>
          </w:p>
        </w:tc>
      </w:tr>
    </w:tbl>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三、</w:t>
      </w:r>
      <w:r>
        <w:rPr>
          <w:rFonts w:hint="eastAsia" w:ascii="仿宋" w:hAnsi="仿宋" w:eastAsia="仿宋" w:cs="仿宋"/>
          <w:b/>
          <w:bCs/>
          <w:color w:val="000000" w:themeColor="text1"/>
          <w:sz w:val="28"/>
          <w:szCs w:val="28"/>
          <w14:textFill>
            <w14:solidFill>
              <w14:schemeClr w14:val="tx1"/>
            </w14:solidFill>
          </w14:textFill>
        </w:rPr>
        <w:t>项目经费</w:t>
      </w:r>
      <w:r>
        <w:rPr>
          <w:rFonts w:hint="eastAsia" w:ascii="仿宋" w:hAnsi="仿宋" w:eastAsia="仿宋" w:cs="仿宋"/>
          <w:b/>
          <w:bCs/>
          <w:color w:val="000000" w:themeColor="text1"/>
          <w:sz w:val="28"/>
          <w:szCs w:val="28"/>
          <w:lang w:eastAsia="zh-CN"/>
          <w14:textFill>
            <w14:solidFill>
              <w14:schemeClr w14:val="tx1"/>
            </w14:solidFill>
          </w14:textFill>
        </w:rPr>
        <w:t>使用范围及额度约定</w:t>
      </w:r>
      <w:r>
        <w:rPr>
          <w:rFonts w:hint="eastAsia" w:ascii="仿宋" w:hAnsi="仿宋" w:eastAsia="仿宋" w:cs="仿宋"/>
          <w:b/>
          <w:bCs/>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del w:id="13" w:author="Administrator" w:date="2020-12-07T15:57:05Z">
        <w:r>
          <w:rPr>
            <w:rFonts w:hint="eastAsia" w:ascii="仿宋" w:hAnsi="仿宋" w:eastAsia="仿宋" w:cs="仿宋"/>
            <w:color w:val="000000" w:themeColor="text1"/>
            <w:sz w:val="28"/>
            <w:szCs w:val="28"/>
            <w14:textFill>
              <w14:solidFill>
                <w14:schemeClr w14:val="tx1"/>
              </w14:solidFill>
            </w14:textFill>
          </w:rPr>
          <w:delText>（一）</w:delText>
        </w:r>
      </w:del>
      <w:r>
        <w:rPr>
          <w:rFonts w:hint="eastAsia" w:ascii="仿宋" w:hAnsi="仿宋" w:eastAsia="仿宋" w:cs="仿宋"/>
          <w:color w:val="000000" w:themeColor="text1"/>
          <w:sz w:val="28"/>
          <w:szCs w:val="28"/>
          <w:lang w:eastAsia="zh-CN"/>
          <w14:textFill>
            <w14:solidFill>
              <w14:schemeClr w14:val="tx1"/>
            </w14:solidFill>
          </w14:textFill>
        </w:rPr>
        <w:t>本经费</w:t>
      </w:r>
      <w:r>
        <w:rPr>
          <w:rFonts w:hint="eastAsia" w:ascii="仿宋" w:hAnsi="仿宋" w:eastAsia="仿宋" w:cs="仿宋"/>
          <w:color w:val="000000" w:themeColor="text1"/>
          <w:sz w:val="28"/>
          <w:szCs w:val="28"/>
          <w14:textFill>
            <w14:solidFill>
              <w14:schemeClr w14:val="tx1"/>
            </w14:solidFill>
          </w14:textFill>
        </w:rPr>
        <w:t>主要用于</w:t>
      </w:r>
      <w:r>
        <w:rPr>
          <w:rFonts w:hint="eastAsia" w:ascii="仿宋" w:hAnsi="仿宋" w:eastAsia="仿宋" w:cs="仿宋"/>
          <w:color w:val="000000" w:themeColor="text1"/>
          <w:sz w:val="28"/>
          <w:szCs w:val="28"/>
          <w:lang w:eastAsia="zh-CN"/>
          <w14:textFill>
            <w14:solidFill>
              <w14:schemeClr w14:val="tx1"/>
            </w14:solidFill>
          </w14:textFill>
        </w:rPr>
        <w:t>低值耗材费、</w:t>
      </w:r>
      <w:r>
        <w:rPr>
          <w:rFonts w:hint="eastAsia" w:ascii="仿宋" w:hAnsi="仿宋" w:eastAsia="仿宋" w:cs="仿宋"/>
          <w:color w:val="000000" w:themeColor="text1"/>
          <w:sz w:val="28"/>
          <w:szCs w:val="28"/>
          <w14:textFill>
            <w14:solidFill>
              <w14:schemeClr w14:val="tx1"/>
            </w14:solidFill>
          </w14:textFill>
        </w:rPr>
        <w:t>劳务费、</w:t>
      </w:r>
      <w:r>
        <w:rPr>
          <w:rFonts w:hint="eastAsia" w:ascii="仿宋" w:hAnsi="仿宋" w:eastAsia="仿宋" w:cs="仿宋"/>
          <w:color w:val="000000" w:themeColor="text1"/>
          <w:sz w:val="28"/>
          <w:szCs w:val="28"/>
          <w:lang w:eastAsia="zh-CN"/>
          <w14:textFill>
            <w14:solidFill>
              <w14:schemeClr w14:val="tx1"/>
            </w14:solidFill>
          </w14:textFill>
        </w:rPr>
        <w:t>工作</w:t>
      </w:r>
      <w:r>
        <w:rPr>
          <w:rFonts w:hint="eastAsia" w:ascii="仿宋" w:hAnsi="仿宋" w:eastAsia="仿宋" w:cs="仿宋"/>
          <w:color w:val="000000" w:themeColor="text1"/>
          <w:sz w:val="28"/>
          <w:szCs w:val="28"/>
          <w14:textFill>
            <w14:solidFill>
              <w14:schemeClr w14:val="tx1"/>
            </w14:solidFill>
          </w14:textFill>
        </w:rPr>
        <w:t>餐费、打印复印费、燃油动力费、路桥费、税费等。</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del w:id="14" w:author="Administrator" w:date="2020-12-07T15:57:09Z"/>
          <w:rFonts w:hint="eastAsia" w:ascii="仿宋" w:hAnsi="仿宋" w:eastAsia="仿宋" w:cs="仿宋"/>
          <w:color w:val="000000" w:themeColor="text1"/>
          <w:sz w:val="28"/>
          <w:szCs w:val="28"/>
          <w:lang w:eastAsia="zh-CN"/>
          <w14:textFill>
            <w14:solidFill>
              <w14:schemeClr w14:val="tx1"/>
            </w14:solidFill>
          </w14:textFill>
        </w:rPr>
      </w:pPr>
      <w:del w:id="15" w:author="Administrator" w:date="2020-12-07T15:57:09Z">
        <w:r>
          <w:rPr>
            <w:rFonts w:hint="eastAsia" w:ascii="仿宋" w:hAnsi="仿宋" w:eastAsia="仿宋" w:cs="仿宋"/>
            <w:color w:val="000000" w:themeColor="text1"/>
            <w:sz w:val="28"/>
            <w:szCs w:val="28"/>
            <w:lang w:eastAsia="zh-CN"/>
            <w14:textFill>
              <w14:solidFill>
                <w14:schemeClr w14:val="tx1"/>
              </w14:solidFill>
            </w14:textFill>
          </w:rPr>
          <w:delText>（二）因项目中段停止，原规划过程中发生费用的相关票据已经过期。经双方协商，甲方经费到达乙方后，乙方有权自主调节使用该经费，经费使用范围及额度不受原协议限制。</w:delText>
        </w:r>
      </w:del>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四</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eastAsia="zh-CN"/>
          <w14:textFill>
            <w14:solidFill>
              <w14:schemeClr w14:val="tx1"/>
            </w14:solidFill>
          </w14:textFill>
        </w:rPr>
        <w:t>费用额度及</w:t>
      </w:r>
      <w:r>
        <w:rPr>
          <w:rFonts w:hint="eastAsia" w:ascii="仿宋" w:hAnsi="仿宋" w:eastAsia="仿宋" w:cs="仿宋"/>
          <w:b/>
          <w:bCs/>
          <w:color w:val="000000" w:themeColor="text1"/>
          <w:sz w:val="28"/>
          <w:szCs w:val="28"/>
          <w14:textFill>
            <w14:solidFill>
              <w14:schemeClr w14:val="tx1"/>
            </w14:solidFill>
          </w14:textFill>
        </w:rPr>
        <w:t>支付方式</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w:t>
      </w:r>
      <w:r>
        <w:rPr>
          <w:rFonts w:hint="eastAsia" w:ascii="仿宋" w:hAnsi="仿宋" w:eastAsia="仿宋" w:cs="仿宋"/>
          <w:color w:val="000000" w:themeColor="text1"/>
          <w:sz w:val="28"/>
          <w:szCs w:val="28"/>
          <w:lang w:eastAsia="zh-CN"/>
          <w14:textFill>
            <w14:solidFill>
              <w14:schemeClr w14:val="tx1"/>
            </w14:solidFill>
          </w14:textFill>
        </w:rPr>
        <w:t>补充协议约定的费用</w:t>
      </w:r>
      <w:r>
        <w:rPr>
          <w:rFonts w:hint="eastAsia" w:ascii="仿宋" w:hAnsi="仿宋" w:eastAsia="仿宋" w:cs="仿宋"/>
          <w:color w:val="000000" w:themeColor="text1"/>
          <w:sz w:val="28"/>
          <w:szCs w:val="28"/>
          <w14:textFill>
            <w14:solidFill>
              <w14:schemeClr w14:val="tx1"/>
            </w14:solidFill>
          </w14:textFill>
        </w:rPr>
        <w:t>总额为：</w:t>
      </w:r>
      <w:r>
        <w:rPr>
          <w:rFonts w:hint="eastAsia" w:ascii="仿宋" w:hAnsi="仿宋" w:eastAsia="仿宋" w:cs="仿宋"/>
          <w:color w:val="000000" w:themeColor="text1"/>
          <w:sz w:val="28"/>
          <w:szCs w:val="28"/>
          <w:lang w:eastAsia="zh-CN"/>
          <w14:textFill>
            <w14:solidFill>
              <w14:schemeClr w14:val="tx1"/>
            </w14:solidFill>
          </w14:textFill>
        </w:rPr>
        <w:t>贰</w:t>
      </w:r>
      <w:r>
        <w:rPr>
          <w:rFonts w:hint="eastAsia" w:ascii="仿宋" w:hAnsi="仿宋" w:eastAsia="仿宋" w:cs="仿宋"/>
          <w:color w:val="000000" w:themeColor="text1"/>
          <w:sz w:val="28"/>
          <w:szCs w:val="28"/>
          <w14:textFill>
            <w14:solidFill>
              <w14:schemeClr w14:val="tx1"/>
            </w14:solidFill>
          </w14:textFill>
        </w:rPr>
        <w:t>拾</w:t>
      </w:r>
      <w:r>
        <w:rPr>
          <w:rFonts w:hint="eastAsia" w:ascii="仿宋" w:hAnsi="仿宋" w:eastAsia="仿宋" w:cs="仿宋"/>
          <w:color w:val="000000" w:themeColor="text1"/>
          <w:sz w:val="28"/>
          <w:szCs w:val="28"/>
          <w:lang w:eastAsia="zh-CN"/>
          <w14:textFill>
            <w14:solidFill>
              <w14:schemeClr w14:val="tx1"/>
            </w14:solidFill>
          </w14:textFill>
        </w:rPr>
        <w:t>肆</w:t>
      </w:r>
      <w:r>
        <w:rPr>
          <w:rFonts w:hint="eastAsia" w:ascii="仿宋" w:hAnsi="仿宋" w:eastAsia="仿宋" w:cs="仿宋"/>
          <w:color w:val="000000" w:themeColor="text1"/>
          <w:sz w:val="28"/>
          <w:szCs w:val="28"/>
          <w14:textFill>
            <w14:solidFill>
              <w14:schemeClr w14:val="tx1"/>
            </w14:solidFill>
          </w14:textFill>
        </w:rPr>
        <w:t>万</w:t>
      </w:r>
      <w:r>
        <w:rPr>
          <w:rFonts w:hint="eastAsia" w:ascii="仿宋" w:hAnsi="仿宋" w:eastAsia="仿宋" w:cs="仿宋"/>
          <w:color w:val="000000" w:themeColor="text1"/>
          <w:sz w:val="28"/>
          <w:szCs w:val="28"/>
          <w:lang w:eastAsia="zh-CN"/>
          <w14:textFill>
            <w14:solidFill>
              <w14:schemeClr w14:val="tx1"/>
            </w14:solidFill>
          </w14:textFill>
        </w:rPr>
        <w:t>玖仟</w:t>
      </w:r>
      <w:r>
        <w:rPr>
          <w:rFonts w:hint="eastAsia" w:ascii="仿宋" w:hAnsi="仿宋" w:eastAsia="仿宋" w:cs="仿宋"/>
          <w:color w:val="000000" w:themeColor="text1"/>
          <w:sz w:val="28"/>
          <w:szCs w:val="28"/>
          <w14:textFill>
            <w14:solidFill>
              <w14:schemeClr w14:val="tx1"/>
            </w14:solidFill>
          </w14:textFill>
        </w:rPr>
        <w:t>元整（￥</w:t>
      </w:r>
      <w:r>
        <w:rPr>
          <w:rFonts w:hint="eastAsia" w:ascii="仿宋" w:hAnsi="仿宋" w:eastAsia="仿宋" w:cs="仿宋"/>
          <w:color w:val="000000" w:themeColor="text1"/>
          <w:sz w:val="28"/>
          <w:szCs w:val="28"/>
          <w:lang w:val="en-US" w:eastAsia="zh-CN"/>
          <w14:textFill>
            <w14:solidFill>
              <w14:schemeClr w14:val="tx1"/>
            </w14:solidFill>
          </w14:textFill>
        </w:rPr>
        <w:t>249</w:t>
      </w:r>
      <w:r>
        <w:rPr>
          <w:rFonts w:hint="eastAsia" w:ascii="仿宋" w:hAnsi="仿宋" w:eastAsia="仿宋" w:cs="仿宋"/>
          <w:color w:val="000000" w:themeColor="text1"/>
          <w:sz w:val="28"/>
          <w:szCs w:val="28"/>
          <w14:textFill>
            <w14:solidFill>
              <w14:schemeClr w14:val="tx1"/>
            </w14:solidFill>
          </w14:textFill>
        </w:rPr>
        <w:t>000.00）</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（二）支付方式</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支付方式：公转，转至</w:t>
      </w:r>
      <w:r>
        <w:rPr>
          <w:rFonts w:hint="eastAsia" w:ascii="仿宋" w:hAnsi="仿宋" w:eastAsia="仿宋" w:cs="仿宋"/>
          <w:color w:val="000000" w:themeColor="text1"/>
          <w:sz w:val="28"/>
          <w:szCs w:val="28"/>
          <w14:textFill>
            <w14:solidFill>
              <w14:schemeClr w14:val="tx1"/>
            </w14:solidFill>
          </w14:textFill>
        </w:rPr>
        <w:t>韶关学院新兴产业研究院</w:t>
      </w:r>
      <w:r>
        <w:rPr>
          <w:rFonts w:hint="eastAsia" w:ascii="仿宋" w:hAnsi="仿宋" w:eastAsia="仿宋" w:cs="仿宋"/>
          <w:color w:val="000000" w:themeColor="text1"/>
          <w:sz w:val="28"/>
          <w:szCs w:val="28"/>
          <w:lang w:eastAsia="zh-CN"/>
          <w14:textFill>
            <w14:solidFill>
              <w14:schemeClr w14:val="tx1"/>
            </w14:solidFill>
          </w14:textFill>
        </w:rPr>
        <w:t>账户。</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开户名称：韶关学院新兴产业研究院</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开户银行：韶关</w:t>
      </w:r>
      <w:r>
        <w:rPr>
          <w:rFonts w:hint="eastAsia" w:ascii="仿宋" w:hAnsi="仿宋" w:eastAsia="仿宋" w:cs="仿宋"/>
          <w:color w:val="000000" w:themeColor="text1"/>
          <w:sz w:val="28"/>
          <w:szCs w:val="28"/>
          <w:lang w:eastAsia="zh-CN"/>
          <w14:textFill>
            <w14:solidFill>
              <w14:schemeClr w14:val="tx1"/>
            </w14:solidFill>
          </w14:textFill>
        </w:rPr>
        <w:t>农村商业银行股份有限公司韶塘支行</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银行账号：80020000008231985</w:t>
      </w:r>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五、其它约定</w:t>
      </w:r>
      <w:r>
        <w:rPr>
          <w:rFonts w:hint="eastAsia" w:ascii="仿宋" w:hAnsi="仿宋" w:eastAsia="仿宋" w:cs="仿宋"/>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lang w:eastAsia="zh-CN"/>
          <w14:textFill>
            <w14:solidFill>
              <w14:schemeClr w14:val="tx1"/>
            </w14:solidFill>
          </w14:textFill>
        </w:rPr>
        <w:t>因是补充协议，已作协商谅解，甲方应在协议签订后</w:t>
      </w:r>
      <w:del w:id="16" w:author="Administrator" w:date="2020-12-07T15:57:26Z">
        <w:r>
          <w:rPr>
            <w:rFonts w:hint="eastAsia" w:ascii="仿宋" w:hAnsi="仿宋" w:eastAsia="仿宋" w:cs="仿宋"/>
            <w:color w:val="000000" w:themeColor="text1"/>
            <w:sz w:val="28"/>
            <w:szCs w:val="28"/>
            <w:lang w:val="en-US" w:eastAsia="zh-CN"/>
            <w14:textFill>
              <w14:solidFill>
                <w14:schemeClr w14:val="tx1"/>
              </w14:solidFill>
            </w14:textFill>
          </w:rPr>
          <w:delText>20个工作日</w:delText>
        </w:r>
      </w:del>
      <w:ins w:id="17" w:author="Administrator" w:date="2020-12-07T15:57:26Z">
        <w:r>
          <w:rPr>
            <w:rFonts w:hint="eastAsia" w:ascii="仿宋" w:hAnsi="仿宋" w:eastAsia="仿宋" w:cs="仿宋"/>
            <w:color w:val="000000" w:themeColor="text1"/>
            <w:sz w:val="28"/>
            <w:szCs w:val="28"/>
            <w:lang w:val="en-US" w:eastAsia="zh-CN"/>
            <w14:textFill>
              <w14:solidFill>
                <w14:schemeClr w14:val="tx1"/>
              </w14:solidFill>
            </w14:textFill>
          </w:rPr>
          <w:t>6</w:t>
        </w:r>
      </w:ins>
      <w:ins w:id="18" w:author="Administrator" w:date="2020-12-07T15:57:28Z">
        <w:r>
          <w:rPr>
            <w:rFonts w:hint="eastAsia" w:ascii="仿宋" w:hAnsi="仿宋" w:eastAsia="仿宋" w:cs="仿宋"/>
            <w:color w:val="000000" w:themeColor="text1"/>
            <w:sz w:val="28"/>
            <w:szCs w:val="28"/>
            <w:lang w:val="en-US" w:eastAsia="zh-CN"/>
            <w14:textFill>
              <w14:solidFill>
                <w14:schemeClr w14:val="tx1"/>
              </w14:solidFill>
            </w14:textFill>
          </w:rPr>
          <w:t>0</w:t>
        </w:r>
      </w:ins>
      <w:ins w:id="19" w:author="Administrator" w:date="2020-12-07T15:57:30Z">
        <w:r>
          <w:rPr>
            <w:rFonts w:hint="eastAsia" w:ascii="仿宋" w:hAnsi="仿宋" w:eastAsia="仿宋" w:cs="仿宋"/>
            <w:color w:val="000000" w:themeColor="text1"/>
            <w:sz w:val="28"/>
            <w:szCs w:val="28"/>
            <w:lang w:val="en-US" w:eastAsia="zh-CN"/>
            <w14:textFill>
              <w14:solidFill>
                <w14:schemeClr w14:val="tx1"/>
              </w14:solidFill>
            </w14:textFill>
          </w:rPr>
          <w:t>天内</w:t>
        </w:r>
      </w:ins>
      <w:del w:id="20" w:author="Administrator" w:date="2020-12-07T15:57:32Z">
        <w:r>
          <w:rPr>
            <w:rFonts w:hint="eastAsia" w:ascii="仿宋" w:hAnsi="仿宋" w:eastAsia="仿宋" w:cs="仿宋"/>
            <w:color w:val="000000" w:themeColor="text1"/>
            <w:sz w:val="28"/>
            <w:szCs w:val="28"/>
            <w:lang w:val="en-US" w:eastAsia="zh-CN"/>
            <w14:textFill>
              <w14:solidFill>
                <w14:schemeClr w14:val="tx1"/>
              </w14:solidFill>
            </w14:textFill>
          </w:rPr>
          <w:delText>内</w:delText>
        </w:r>
      </w:del>
      <w:r>
        <w:rPr>
          <w:rFonts w:hint="eastAsia" w:ascii="仿宋" w:hAnsi="仿宋" w:eastAsia="仿宋" w:cs="仿宋"/>
          <w:color w:val="000000" w:themeColor="text1"/>
          <w:sz w:val="28"/>
          <w:szCs w:val="28"/>
          <w:lang w:eastAsia="zh-CN"/>
          <w14:textFill>
            <w14:solidFill>
              <w14:schemeClr w14:val="tx1"/>
            </w14:solidFill>
          </w14:textFill>
        </w:rPr>
        <w:t>一次性支付给乙方所有该款项即人民币贰</w:t>
      </w:r>
      <w:r>
        <w:rPr>
          <w:rFonts w:hint="eastAsia" w:ascii="仿宋" w:hAnsi="仿宋" w:eastAsia="仿宋" w:cs="仿宋"/>
          <w:color w:val="000000" w:themeColor="text1"/>
          <w:sz w:val="28"/>
          <w:szCs w:val="28"/>
          <w14:textFill>
            <w14:solidFill>
              <w14:schemeClr w14:val="tx1"/>
            </w14:solidFill>
          </w14:textFill>
        </w:rPr>
        <w:t>拾</w:t>
      </w:r>
      <w:r>
        <w:rPr>
          <w:rFonts w:hint="eastAsia" w:ascii="仿宋" w:hAnsi="仿宋" w:eastAsia="仿宋" w:cs="仿宋"/>
          <w:color w:val="000000" w:themeColor="text1"/>
          <w:sz w:val="28"/>
          <w:szCs w:val="28"/>
          <w:lang w:eastAsia="zh-CN"/>
          <w14:textFill>
            <w14:solidFill>
              <w14:schemeClr w14:val="tx1"/>
            </w14:solidFill>
          </w14:textFill>
        </w:rPr>
        <w:t>肆</w:t>
      </w:r>
      <w:r>
        <w:rPr>
          <w:rFonts w:hint="eastAsia" w:ascii="仿宋" w:hAnsi="仿宋" w:eastAsia="仿宋" w:cs="仿宋"/>
          <w:color w:val="000000" w:themeColor="text1"/>
          <w:sz w:val="28"/>
          <w:szCs w:val="28"/>
          <w14:textFill>
            <w14:solidFill>
              <w14:schemeClr w14:val="tx1"/>
            </w14:solidFill>
          </w14:textFill>
        </w:rPr>
        <w:t>万</w:t>
      </w:r>
      <w:r>
        <w:rPr>
          <w:rFonts w:hint="eastAsia" w:ascii="仿宋" w:hAnsi="仿宋" w:eastAsia="仿宋" w:cs="仿宋"/>
          <w:color w:val="000000" w:themeColor="text1"/>
          <w:sz w:val="28"/>
          <w:szCs w:val="28"/>
          <w:lang w:eastAsia="zh-CN"/>
          <w14:textFill>
            <w14:solidFill>
              <w14:schemeClr w14:val="tx1"/>
            </w14:solidFill>
          </w14:textFill>
        </w:rPr>
        <w:t>玖仟</w:t>
      </w:r>
      <w:r>
        <w:rPr>
          <w:rFonts w:hint="eastAsia" w:ascii="仿宋" w:hAnsi="仿宋" w:eastAsia="仿宋" w:cs="仿宋"/>
          <w:color w:val="000000" w:themeColor="text1"/>
          <w:sz w:val="28"/>
          <w:szCs w:val="28"/>
          <w14:textFill>
            <w14:solidFill>
              <w14:schemeClr w14:val="tx1"/>
            </w14:solidFill>
          </w14:textFill>
        </w:rPr>
        <w:t>元整（￥</w:t>
      </w:r>
      <w:r>
        <w:rPr>
          <w:rFonts w:hint="eastAsia" w:ascii="仿宋" w:hAnsi="仿宋" w:eastAsia="仿宋" w:cs="仿宋"/>
          <w:color w:val="000000" w:themeColor="text1"/>
          <w:sz w:val="28"/>
          <w:szCs w:val="28"/>
          <w:lang w:val="en-US" w:eastAsia="zh-CN"/>
          <w14:textFill>
            <w14:solidFill>
              <w14:schemeClr w14:val="tx1"/>
            </w14:solidFill>
          </w14:textFill>
        </w:rPr>
        <w:t>249</w:t>
      </w:r>
      <w:r>
        <w:rPr>
          <w:rFonts w:hint="eastAsia" w:ascii="仿宋" w:hAnsi="仿宋" w:eastAsia="仿宋" w:cs="仿宋"/>
          <w:color w:val="000000" w:themeColor="text1"/>
          <w:sz w:val="28"/>
          <w:szCs w:val="28"/>
          <w14:textFill>
            <w14:solidFill>
              <w14:schemeClr w14:val="tx1"/>
            </w14:solidFill>
          </w14:textFill>
        </w:rPr>
        <w:t>000.00）</w:t>
      </w:r>
      <w:r>
        <w:rPr>
          <w:rFonts w:hint="eastAsia" w:ascii="仿宋" w:hAnsi="仿宋" w:eastAsia="仿宋" w:cs="仿宋"/>
          <w:color w:val="000000" w:themeColor="text1"/>
          <w:sz w:val="28"/>
          <w:szCs w:val="28"/>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甲方给付乙方的</w:t>
      </w:r>
      <w:r>
        <w:rPr>
          <w:rFonts w:hint="eastAsia" w:ascii="仿宋" w:hAnsi="仿宋" w:eastAsia="仿宋" w:cs="仿宋"/>
          <w:color w:val="000000" w:themeColor="text1"/>
          <w:sz w:val="28"/>
          <w:szCs w:val="28"/>
          <w:lang w:eastAsia="zh-CN"/>
          <w14:textFill>
            <w14:solidFill>
              <w14:schemeClr w14:val="tx1"/>
            </w14:solidFill>
          </w14:textFill>
        </w:rPr>
        <w:t>补充协议</w:t>
      </w:r>
      <w:r>
        <w:rPr>
          <w:rFonts w:hint="eastAsia" w:ascii="仿宋" w:hAnsi="仿宋" w:eastAsia="仿宋" w:cs="仿宋"/>
          <w:color w:val="000000" w:themeColor="text1"/>
          <w:sz w:val="28"/>
          <w:szCs w:val="28"/>
          <w14:textFill>
            <w14:solidFill>
              <w14:schemeClr w14:val="tx1"/>
            </w14:solidFill>
          </w14:textFill>
        </w:rPr>
        <w:t>服务经费全部到达乙方账户即意味着项目验收结项。</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ins w:id="21" w:author="Administrator" w:date="2020-12-07T15:59:10Z"/>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韶关学院新兴产业研究院和上海创霖建筑规划设计有限公司之间的费用分割计算，由</w:t>
      </w:r>
      <w:r>
        <w:rPr>
          <w:rFonts w:hint="eastAsia" w:ascii="仿宋" w:hAnsi="仿宋" w:eastAsia="仿宋" w:cs="仿宋"/>
          <w:color w:val="000000" w:themeColor="text1"/>
          <w:sz w:val="28"/>
          <w:szCs w:val="28"/>
          <w:lang w:eastAsia="zh-CN"/>
          <w14:textFill>
            <w14:solidFill>
              <w14:schemeClr w14:val="tx1"/>
            </w14:solidFill>
          </w14:textFill>
        </w:rPr>
        <w:t>该</w:t>
      </w:r>
      <w:r>
        <w:rPr>
          <w:rFonts w:hint="eastAsia" w:ascii="仿宋" w:hAnsi="仿宋" w:eastAsia="仿宋" w:cs="仿宋"/>
          <w:color w:val="000000" w:themeColor="text1"/>
          <w:sz w:val="28"/>
          <w:szCs w:val="28"/>
          <w14:textFill>
            <w14:solidFill>
              <w14:schemeClr w14:val="tx1"/>
            </w14:solidFill>
          </w14:textFill>
        </w:rPr>
        <w:t>双方本着友好合作的原则进行，甲方不再另行分割</w:t>
      </w:r>
      <w:ins w:id="22" w:author="Administrator" w:date="2020-12-07T15:58:56Z">
        <w:r>
          <w:rPr>
            <w:rFonts w:hint="eastAsia" w:ascii="仿宋" w:hAnsi="仿宋" w:eastAsia="仿宋" w:cs="仿宋"/>
            <w:color w:val="000000" w:themeColor="text1"/>
            <w:sz w:val="28"/>
            <w:szCs w:val="28"/>
            <w:lang w:eastAsia="zh-CN"/>
            <w14:textFill>
              <w14:solidFill>
                <w14:schemeClr w14:val="tx1"/>
              </w14:solidFill>
            </w14:textFill>
          </w:rPr>
          <w:t>和</w:t>
        </w:r>
      </w:ins>
      <w:ins w:id="23" w:author="Administrator" w:date="2020-12-07T15:58:58Z">
        <w:r>
          <w:rPr>
            <w:rFonts w:hint="eastAsia" w:ascii="仿宋" w:hAnsi="仿宋" w:eastAsia="仿宋" w:cs="仿宋"/>
            <w:color w:val="000000" w:themeColor="text1"/>
            <w:sz w:val="28"/>
            <w:szCs w:val="28"/>
            <w:lang w:eastAsia="zh-CN"/>
            <w14:textFill>
              <w14:solidFill>
                <w14:schemeClr w14:val="tx1"/>
              </w14:solidFill>
            </w14:textFill>
          </w:rPr>
          <w:t>承担</w:t>
        </w:r>
      </w:ins>
      <w:r>
        <w:rPr>
          <w:rFonts w:hint="eastAsia" w:ascii="仿宋" w:hAnsi="仿宋" w:eastAsia="仿宋" w:cs="仿宋"/>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lang w:eastAsia="zh-CN"/>
          <w14:textFill>
            <w14:solidFill>
              <w14:schemeClr w14:val="tx1"/>
            </w14:solidFill>
          </w14:textFill>
        </w:rPr>
      </w:pPr>
      <w:ins w:id="24" w:author="Administrator" w:date="2020-12-07T15:59:46Z">
        <w:r>
          <w:rPr>
            <w:rFonts w:hint="eastAsia" w:ascii="仿宋" w:hAnsi="仿宋" w:eastAsia="仿宋" w:cs="仿宋"/>
            <w:color w:val="000000" w:themeColor="text1"/>
            <w:sz w:val="28"/>
            <w:szCs w:val="28"/>
            <w:lang w:eastAsia="zh-CN"/>
            <w14:textFill>
              <w14:solidFill>
                <w14:schemeClr w14:val="tx1"/>
              </w14:solidFill>
            </w14:textFill>
          </w:rPr>
          <w:t>（</w:t>
        </w:r>
      </w:ins>
      <w:ins w:id="25" w:author="Administrator" w:date="2020-12-07T15:59:50Z">
        <w:r>
          <w:rPr>
            <w:rFonts w:hint="eastAsia" w:ascii="仿宋" w:hAnsi="仿宋" w:eastAsia="仿宋" w:cs="仿宋"/>
            <w:color w:val="000000" w:themeColor="text1"/>
            <w:sz w:val="28"/>
            <w:szCs w:val="28"/>
            <w:lang w:eastAsia="zh-CN"/>
            <w14:textFill>
              <w14:solidFill>
                <w14:schemeClr w14:val="tx1"/>
              </w14:solidFill>
            </w14:textFill>
          </w:rPr>
          <w:t>四）</w:t>
        </w:r>
      </w:ins>
      <w:ins w:id="26" w:author="Administrator" w:date="2020-12-07T15:59:57Z">
        <w:r>
          <w:rPr>
            <w:rFonts w:hint="eastAsia" w:ascii="仿宋" w:hAnsi="仿宋" w:eastAsia="仿宋" w:cs="仿宋"/>
            <w:color w:val="000000" w:themeColor="text1"/>
            <w:sz w:val="28"/>
            <w:szCs w:val="28"/>
            <w:lang w:eastAsia="zh-CN"/>
            <w14:textFill>
              <w14:solidFill>
                <w14:schemeClr w14:val="tx1"/>
              </w14:solidFill>
            </w14:textFill>
          </w:rPr>
          <w:t>甲乙</w:t>
        </w:r>
      </w:ins>
      <w:ins w:id="27" w:author="Administrator" w:date="2020-12-07T15:59:59Z">
        <w:r>
          <w:rPr>
            <w:rFonts w:hint="eastAsia" w:ascii="仿宋" w:hAnsi="仿宋" w:eastAsia="仿宋" w:cs="仿宋"/>
            <w:color w:val="000000" w:themeColor="text1"/>
            <w:sz w:val="28"/>
            <w:szCs w:val="28"/>
            <w:lang w:eastAsia="zh-CN"/>
            <w14:textFill>
              <w14:solidFill>
                <w14:schemeClr w14:val="tx1"/>
              </w14:solidFill>
            </w14:textFill>
          </w:rPr>
          <w:t>双方</w:t>
        </w:r>
      </w:ins>
      <w:ins w:id="28" w:author="Administrator" w:date="2020-12-07T16:00:01Z">
        <w:r>
          <w:rPr>
            <w:rFonts w:hint="eastAsia" w:ascii="仿宋" w:hAnsi="仿宋" w:eastAsia="仿宋" w:cs="仿宋"/>
            <w:color w:val="000000" w:themeColor="text1"/>
            <w:sz w:val="28"/>
            <w:szCs w:val="28"/>
            <w:lang w:eastAsia="zh-CN"/>
            <w14:textFill>
              <w14:solidFill>
                <w14:schemeClr w14:val="tx1"/>
              </w14:solidFill>
            </w14:textFill>
          </w:rPr>
          <w:t>经</w:t>
        </w:r>
      </w:ins>
      <w:ins w:id="29" w:author="Administrator" w:date="2020-12-07T16:00:03Z">
        <w:r>
          <w:rPr>
            <w:rFonts w:hint="eastAsia" w:ascii="仿宋" w:hAnsi="仿宋" w:eastAsia="仿宋" w:cs="仿宋"/>
            <w:color w:val="000000" w:themeColor="text1"/>
            <w:sz w:val="28"/>
            <w:szCs w:val="28"/>
            <w:lang w:eastAsia="zh-CN"/>
            <w14:textFill>
              <w14:solidFill>
                <w14:schemeClr w14:val="tx1"/>
              </w14:solidFill>
            </w14:textFill>
          </w:rPr>
          <w:t>友好</w:t>
        </w:r>
      </w:ins>
      <w:ins w:id="30" w:author="Administrator" w:date="2020-12-07T16:00:06Z">
        <w:r>
          <w:rPr>
            <w:rFonts w:hint="eastAsia" w:ascii="仿宋" w:hAnsi="仿宋" w:eastAsia="仿宋" w:cs="仿宋"/>
            <w:color w:val="000000" w:themeColor="text1"/>
            <w:sz w:val="28"/>
            <w:szCs w:val="28"/>
            <w:lang w:eastAsia="zh-CN"/>
            <w14:textFill>
              <w14:solidFill>
                <w14:schemeClr w14:val="tx1"/>
              </w14:solidFill>
            </w14:textFill>
          </w:rPr>
          <w:t>协商</w:t>
        </w:r>
      </w:ins>
      <w:ins w:id="31" w:author="Administrator" w:date="2020-12-07T16:00:10Z">
        <w:r>
          <w:rPr>
            <w:rFonts w:hint="eastAsia" w:ascii="仿宋" w:hAnsi="仿宋" w:eastAsia="仿宋" w:cs="仿宋"/>
            <w:color w:val="000000" w:themeColor="text1"/>
            <w:sz w:val="28"/>
            <w:szCs w:val="28"/>
            <w:lang w:eastAsia="zh-CN"/>
            <w14:textFill>
              <w14:solidFill>
                <w14:schemeClr w14:val="tx1"/>
              </w14:solidFill>
            </w14:textFill>
          </w:rPr>
          <w:t>均同</w:t>
        </w:r>
      </w:ins>
      <w:ins w:id="32" w:author="Administrator" w:date="2020-12-07T16:00:11Z">
        <w:r>
          <w:rPr>
            <w:rFonts w:hint="eastAsia" w:ascii="仿宋" w:hAnsi="仿宋" w:eastAsia="仿宋" w:cs="仿宋"/>
            <w:color w:val="000000" w:themeColor="text1"/>
            <w:sz w:val="28"/>
            <w:szCs w:val="28"/>
            <w:lang w:eastAsia="zh-CN"/>
            <w14:textFill>
              <w14:solidFill>
                <w14:schemeClr w14:val="tx1"/>
              </w14:solidFill>
            </w14:textFill>
          </w:rPr>
          <w:t>意</w:t>
        </w:r>
      </w:ins>
      <w:ins w:id="33" w:author="Administrator" w:date="2020-12-07T16:00:17Z">
        <w:r>
          <w:rPr>
            <w:rFonts w:hint="eastAsia" w:ascii="仿宋" w:hAnsi="仿宋" w:eastAsia="仿宋" w:cs="仿宋"/>
            <w:color w:val="000000" w:themeColor="text1"/>
            <w:sz w:val="28"/>
            <w:szCs w:val="28"/>
            <w:lang w:eastAsia="zh-CN"/>
            <w14:textFill>
              <w14:solidFill>
                <w14:schemeClr w14:val="tx1"/>
              </w14:solidFill>
            </w14:textFill>
          </w:rPr>
          <w:t>终止</w:t>
        </w:r>
      </w:ins>
      <w:ins w:id="34" w:author="Administrator" w:date="2020-12-07T16:00:18Z">
        <w:r>
          <w:rPr>
            <w:rFonts w:hint="eastAsia" w:ascii="仿宋" w:hAnsi="仿宋" w:eastAsia="仿宋" w:cs="仿宋"/>
            <w:color w:val="000000" w:themeColor="text1"/>
            <w:sz w:val="28"/>
            <w:szCs w:val="28"/>
            <w:lang w:eastAsia="zh-CN"/>
            <w14:textFill>
              <w14:solidFill>
                <w14:schemeClr w14:val="tx1"/>
              </w14:solidFill>
            </w14:textFill>
          </w:rPr>
          <w:t>原</w:t>
        </w:r>
      </w:ins>
      <w:ins w:id="35" w:author="Administrator" w:date="2020-12-07T16:00:20Z">
        <w:r>
          <w:rPr>
            <w:rFonts w:hint="eastAsia" w:ascii="仿宋" w:hAnsi="仿宋" w:eastAsia="仿宋" w:cs="仿宋"/>
            <w:color w:val="000000" w:themeColor="text1"/>
            <w:sz w:val="28"/>
            <w:szCs w:val="28"/>
            <w:lang w:eastAsia="zh-CN"/>
            <w14:textFill>
              <w14:solidFill>
                <w14:schemeClr w14:val="tx1"/>
              </w14:solidFill>
            </w14:textFill>
          </w:rPr>
          <w:t>协议</w:t>
        </w:r>
      </w:ins>
      <w:ins w:id="36" w:author="Administrator" w:date="2020-12-07T16:01:23Z">
        <w:r>
          <w:rPr>
            <w:rFonts w:hint="eastAsia" w:ascii="仿宋" w:hAnsi="仿宋" w:eastAsia="仿宋" w:cs="仿宋"/>
            <w:color w:val="000000" w:themeColor="text1"/>
            <w:sz w:val="28"/>
            <w:szCs w:val="28"/>
            <w:lang w:eastAsia="zh-CN"/>
            <w14:textFill>
              <w14:solidFill>
                <w14:schemeClr w14:val="tx1"/>
              </w14:solidFill>
            </w14:textFill>
          </w:rPr>
          <w:t>（韶院产业研究院合同</w:t>
        </w:r>
      </w:ins>
      <w:ins w:id="37" w:author="Administrator" w:date="2020-12-07T16:01:23Z">
        <w:r>
          <w:rPr>
            <w:rFonts w:hint="eastAsia" w:ascii="仿宋" w:hAnsi="仿宋" w:eastAsia="仿宋" w:cs="仿宋"/>
            <w:color w:val="000000" w:themeColor="text1"/>
            <w:sz w:val="28"/>
            <w:szCs w:val="28"/>
            <w:lang w:val="en-US" w:eastAsia="zh-CN"/>
            <w14:textFill>
              <w14:solidFill>
                <w14:schemeClr w14:val="tx1"/>
              </w14:solidFill>
            </w14:textFill>
          </w:rPr>
          <w:t>-校地合作：重大；2018-ZD0006号</w:t>
        </w:r>
      </w:ins>
      <w:ins w:id="38" w:author="Administrator" w:date="2020-12-07T16:01:23Z">
        <w:r>
          <w:rPr>
            <w:rFonts w:hint="eastAsia" w:ascii="仿宋" w:hAnsi="仿宋" w:eastAsia="仿宋" w:cs="仿宋"/>
            <w:color w:val="000000" w:themeColor="text1"/>
            <w:sz w:val="28"/>
            <w:szCs w:val="28"/>
            <w:lang w:eastAsia="zh-CN"/>
            <w14:textFill>
              <w14:solidFill>
                <w14:schemeClr w14:val="tx1"/>
              </w14:solidFill>
            </w14:textFill>
          </w:rPr>
          <w:t>）</w:t>
        </w:r>
      </w:ins>
      <w:ins w:id="39" w:author="Administrator" w:date="2020-12-07T16:01:31Z">
        <w:r>
          <w:rPr>
            <w:rFonts w:hint="eastAsia" w:ascii="仿宋" w:hAnsi="仿宋" w:eastAsia="仿宋" w:cs="仿宋"/>
            <w:color w:val="000000" w:themeColor="text1"/>
            <w:sz w:val="28"/>
            <w:szCs w:val="28"/>
            <w:lang w:eastAsia="zh-CN"/>
            <w14:textFill>
              <w14:solidFill>
                <w14:schemeClr w14:val="tx1"/>
              </w14:solidFill>
            </w14:textFill>
          </w:rPr>
          <w:t>，</w:t>
        </w:r>
      </w:ins>
      <w:ins w:id="40" w:author="Administrator" w:date="2020-12-07T16:01:32Z">
        <w:r>
          <w:rPr>
            <w:rFonts w:hint="eastAsia" w:ascii="仿宋" w:hAnsi="仿宋" w:eastAsia="仿宋" w:cs="仿宋"/>
            <w:color w:val="000000" w:themeColor="text1"/>
            <w:sz w:val="28"/>
            <w:szCs w:val="28"/>
            <w:lang w:eastAsia="zh-CN"/>
            <w14:textFill>
              <w14:solidFill>
                <w14:schemeClr w14:val="tx1"/>
              </w14:solidFill>
            </w14:textFill>
          </w:rPr>
          <w:t>双</w:t>
        </w:r>
      </w:ins>
      <w:ins w:id="41" w:author="Administrator" w:date="2020-12-07T16:01:33Z">
        <w:r>
          <w:rPr>
            <w:rFonts w:hint="eastAsia" w:ascii="仿宋" w:hAnsi="仿宋" w:eastAsia="仿宋" w:cs="仿宋"/>
            <w:color w:val="000000" w:themeColor="text1"/>
            <w:sz w:val="28"/>
            <w:szCs w:val="28"/>
            <w:lang w:eastAsia="zh-CN"/>
            <w14:textFill>
              <w14:solidFill>
                <w14:schemeClr w14:val="tx1"/>
              </w14:solidFill>
            </w14:textFill>
          </w:rPr>
          <w:t>方</w:t>
        </w:r>
      </w:ins>
      <w:ins w:id="42" w:author="Administrator" w:date="2020-12-07T16:01:35Z">
        <w:r>
          <w:rPr>
            <w:rFonts w:hint="eastAsia" w:ascii="仿宋" w:hAnsi="仿宋" w:eastAsia="仿宋" w:cs="仿宋"/>
            <w:color w:val="000000" w:themeColor="text1"/>
            <w:sz w:val="28"/>
            <w:szCs w:val="28"/>
            <w:lang w:eastAsia="zh-CN"/>
            <w14:textFill>
              <w14:solidFill>
                <w14:schemeClr w14:val="tx1"/>
              </w14:solidFill>
            </w14:textFill>
          </w:rPr>
          <w:t>互不</w:t>
        </w:r>
      </w:ins>
      <w:ins w:id="43" w:author="Administrator" w:date="2020-12-07T16:01:39Z">
        <w:r>
          <w:rPr>
            <w:rFonts w:hint="eastAsia" w:ascii="仿宋" w:hAnsi="仿宋" w:eastAsia="仿宋" w:cs="仿宋"/>
            <w:color w:val="000000" w:themeColor="text1"/>
            <w:sz w:val="28"/>
            <w:szCs w:val="28"/>
            <w:lang w:eastAsia="zh-CN"/>
            <w14:textFill>
              <w14:solidFill>
                <w14:schemeClr w14:val="tx1"/>
              </w14:solidFill>
            </w14:textFill>
          </w:rPr>
          <w:t>追究</w:t>
        </w:r>
      </w:ins>
      <w:ins w:id="44" w:author="Administrator" w:date="2020-12-07T16:01:42Z">
        <w:r>
          <w:rPr>
            <w:rFonts w:hint="eastAsia" w:ascii="仿宋" w:hAnsi="仿宋" w:eastAsia="仿宋" w:cs="仿宋"/>
            <w:color w:val="000000" w:themeColor="text1"/>
            <w:sz w:val="28"/>
            <w:szCs w:val="28"/>
            <w:lang w:eastAsia="zh-CN"/>
            <w14:textFill>
              <w14:solidFill>
                <w14:schemeClr w14:val="tx1"/>
              </w14:solidFill>
            </w14:textFill>
          </w:rPr>
          <w:t>法律</w:t>
        </w:r>
      </w:ins>
      <w:ins w:id="45" w:author="Administrator" w:date="2020-12-07T16:01:44Z">
        <w:r>
          <w:rPr>
            <w:rFonts w:hint="eastAsia" w:ascii="仿宋" w:hAnsi="仿宋" w:eastAsia="仿宋" w:cs="仿宋"/>
            <w:color w:val="000000" w:themeColor="text1"/>
            <w:sz w:val="28"/>
            <w:szCs w:val="28"/>
            <w:lang w:eastAsia="zh-CN"/>
            <w14:textFill>
              <w14:solidFill>
                <w14:schemeClr w14:val="tx1"/>
              </w14:solidFill>
            </w14:textFill>
          </w:rPr>
          <w:t>责任和</w:t>
        </w:r>
      </w:ins>
      <w:ins w:id="46" w:author="Administrator" w:date="2020-12-07T16:01:47Z">
        <w:r>
          <w:rPr>
            <w:rFonts w:hint="eastAsia" w:ascii="仿宋" w:hAnsi="仿宋" w:eastAsia="仿宋" w:cs="仿宋"/>
            <w:color w:val="000000" w:themeColor="text1"/>
            <w:sz w:val="28"/>
            <w:szCs w:val="28"/>
            <w:lang w:eastAsia="zh-CN"/>
            <w14:textFill>
              <w14:solidFill>
                <w14:schemeClr w14:val="tx1"/>
              </w14:solidFill>
            </w14:textFill>
          </w:rPr>
          <w:t>经济</w:t>
        </w:r>
      </w:ins>
      <w:ins w:id="47" w:author="Administrator" w:date="2020-12-07T16:01:49Z">
        <w:r>
          <w:rPr>
            <w:rFonts w:hint="eastAsia" w:ascii="仿宋" w:hAnsi="仿宋" w:eastAsia="仿宋" w:cs="仿宋"/>
            <w:color w:val="000000" w:themeColor="text1"/>
            <w:sz w:val="28"/>
            <w:szCs w:val="28"/>
            <w:lang w:eastAsia="zh-CN"/>
            <w14:textFill>
              <w14:solidFill>
                <w14:schemeClr w14:val="tx1"/>
              </w14:solidFill>
            </w14:textFill>
          </w:rPr>
          <w:t>责任</w:t>
        </w:r>
      </w:ins>
      <w:ins w:id="48" w:author="Administrator" w:date="2020-12-07T16:01:50Z">
        <w:r>
          <w:rPr>
            <w:rFonts w:hint="eastAsia" w:ascii="仿宋" w:hAnsi="仿宋" w:eastAsia="仿宋" w:cs="仿宋"/>
            <w:color w:val="000000" w:themeColor="text1"/>
            <w:sz w:val="28"/>
            <w:szCs w:val="28"/>
            <w:lang w:eastAsia="zh-CN"/>
            <w14:textFill>
              <w14:solidFill>
                <w14:schemeClr w14:val="tx1"/>
              </w14:solidFill>
            </w14:textFill>
          </w:rPr>
          <w:t>。</w:t>
        </w:r>
      </w:ins>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六、附则</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（一）本协议适用中华人民共和国法律。协议双方各自独立承担相应民事及法律责任。</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（二）本协议在履行过程中发生争议的，由双方协商解决。协商不成的，可以向协议签订地有管辖权的人民法院提起诉讼。</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（三）本协议一式六份，双方各执三份，具有同等法律效力。</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（四）本协议自协议各方签字盖章之日起生效。</w:t>
      </w:r>
    </w:p>
    <w:p>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（五）双方均已对以上各条款及附件作充分了解，并明确理解由此而产生的相关权责。</w:t>
      </w:r>
    </w:p>
    <w:p>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p>
    <w:p>
      <w:pPr>
        <w:spacing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p>
    <w:p>
      <w:pPr>
        <w:spacing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 </w:t>
      </w:r>
    </w:p>
    <w:p>
      <w:pPr>
        <w:adjustRightInd w:val="0"/>
        <w:snapToGrid w:val="0"/>
        <w:spacing w:line="48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甲方印章：韶关市曲江区发展和改革局    乙方印章: 韶关学院新兴产业研究院     </w:t>
      </w:r>
    </w:p>
    <w:p>
      <w:pPr>
        <w:adjustRightInd w:val="0"/>
        <w:snapToGrid w:val="0"/>
        <w:spacing w:line="48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上海创霖建筑规划设计有限公司</w:t>
      </w:r>
    </w:p>
    <w:p>
      <w:pPr>
        <w:adjustRightInd w:val="0"/>
        <w:snapToGrid w:val="0"/>
        <w:spacing w:before="156" w:beforeLines="50" w:line="48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甲方法人或授权代表（签字）：           乙方法人或授权代表（签字）： </w:t>
      </w:r>
    </w:p>
    <w:p>
      <w:pPr>
        <w:adjustRightInd w:val="0"/>
        <w:snapToGrid w:val="0"/>
        <w:spacing w:before="156" w:beforeLines="50" w:line="48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乙方项目负责人（签字）：</w:t>
      </w:r>
    </w:p>
    <w:p>
      <w:pPr>
        <w:adjustRightInd w:val="0"/>
        <w:snapToGrid w:val="0"/>
        <w:spacing w:before="156" w:beforeLines="50" w:line="48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日期：      年     月     日          日期：      年      月     日</w:t>
      </w:r>
    </w:p>
    <w:p>
      <w:pPr>
        <w:spacing w:before="156" w:beforeLines="50" w:line="50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（以下为空白页封底）</w:t>
      </w:r>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8</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52E9B"/>
    <w:multiLevelType w:val="singleLevel"/>
    <w:tmpl w:val="5D652E9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07856D81"/>
    <w:rsid w:val="0BFE3946"/>
    <w:rsid w:val="0FFB2FBA"/>
    <w:rsid w:val="1CA94D91"/>
    <w:rsid w:val="2A2067F1"/>
    <w:rsid w:val="2BA371EE"/>
    <w:rsid w:val="2BF74D41"/>
    <w:rsid w:val="2C3072AD"/>
    <w:rsid w:val="37437DBA"/>
    <w:rsid w:val="40402248"/>
    <w:rsid w:val="41795F96"/>
    <w:rsid w:val="41DC1A6D"/>
    <w:rsid w:val="46AA1520"/>
    <w:rsid w:val="47E37B74"/>
    <w:rsid w:val="48602A43"/>
    <w:rsid w:val="49491E90"/>
    <w:rsid w:val="56E26D50"/>
    <w:rsid w:val="623C7638"/>
    <w:rsid w:val="62E11F07"/>
    <w:rsid w:val="71443C17"/>
    <w:rsid w:val="74C81497"/>
    <w:rsid w:val="79584469"/>
    <w:rsid w:val="7D701BD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qFormat/>
    <w:uiPriority w:val="0"/>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character" w:customStyle="1" w:styleId="7">
    <w:name w:val="tel"/>
    <w:basedOn w:val="4"/>
    <w:qFormat/>
    <w:uiPriority w:val="0"/>
  </w:style>
  <w:style w:type="paragraph" w:customStyle="1" w:styleId="8">
    <w:name w:val="List Paragraph"/>
    <w:basedOn w:val="1"/>
    <w:qFormat/>
    <w:uiPriority w:val="0"/>
    <w:pPr>
      <w:ind w:firstLine="20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8</Pages>
  <Words>3339</Words>
  <Characters>3536</Characters>
  <Lines>283</Lines>
  <Paragraphs>174</Paragraphs>
  <TotalTime>1</TotalTime>
  <ScaleCrop>false</ScaleCrop>
  <LinksUpToDate>false</LinksUpToDate>
  <CharactersWithSpaces>3841</CharactersWithSpaces>
  <Application>WPS Office_10.8.0.6470_F1E327BC-269C-435d-A152-05C5408002CA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2018-12-18T13:33:00Z</dcterms:created>
  <dc:creator>Administrator</dc:creator>
  <cp:lastModifiedBy>Administrator</cp:lastModifiedBy>
  <cp:lastPrinted>2020-12-07T06:36:00Z</cp:lastPrinted>
  <dcterms:modified xsi:type="dcterms:W3CDTF">2020-12-07T08:02:17Z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